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79CFB" w14:textId="0682159F" w:rsidR="00283C9B" w:rsidRDefault="00283C9B">
      <w:pPr>
        <w:pStyle w:val="Heading6"/>
        <w:keepLines/>
        <w:rPr>
          <w:i/>
          <w:sz w:val="40"/>
        </w:rPr>
      </w:pPr>
      <w:r>
        <w:rPr>
          <w:i/>
          <w:sz w:val="40"/>
        </w:rPr>
        <w:t>STCP 09-2 Issue 00</w:t>
      </w:r>
      <w:r w:rsidR="00BE0600">
        <w:rPr>
          <w:i/>
          <w:sz w:val="40"/>
        </w:rPr>
        <w:t>7</w:t>
      </w:r>
      <w:r>
        <w:rPr>
          <w:i/>
          <w:sz w:val="40"/>
        </w:rPr>
        <w:t xml:space="preserve"> Public and Site Safety</w:t>
      </w:r>
    </w:p>
    <w:p w14:paraId="609E09FF" w14:textId="77777777" w:rsidR="00283C9B" w:rsidRDefault="00283C9B">
      <w:pPr>
        <w:keepNext/>
        <w:keepLines/>
        <w:rPr>
          <w:rFonts w:ascii="Arial" w:hAnsi="Arial"/>
        </w:rPr>
      </w:pPr>
    </w:p>
    <w:p w14:paraId="29F25A0C" w14:textId="77777777" w:rsidR="00283C9B" w:rsidRDefault="00283C9B">
      <w:pPr>
        <w:pStyle w:val="Heading5"/>
        <w:spacing w:after="120"/>
        <w:rPr>
          <w:rFonts w:ascii="Arial" w:hAnsi="Arial"/>
          <w:i/>
          <w:color w:val="auto"/>
          <w:sz w:val="24"/>
        </w:rPr>
      </w:pPr>
      <w:r>
        <w:rPr>
          <w:rFonts w:ascii="Arial" w:hAnsi="Arial"/>
          <w:i/>
          <w:color w:val="auto"/>
          <w:sz w:val="24"/>
        </w:rPr>
        <w:t>STC Procedure Document Authorisation</w:t>
      </w:r>
    </w:p>
    <w:p w14:paraId="5175531A" w14:textId="77777777" w:rsidR="00283C9B" w:rsidRDefault="00283C9B">
      <w:pPr>
        <w:rPr>
          <w:rFonts w:ascii="Arial" w:hAnsi="Arial"/>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283C9B" w14:paraId="1E444A95" w14:textId="77777777" w:rsidTr="009D16A1">
        <w:tc>
          <w:tcPr>
            <w:tcW w:w="2518" w:type="dxa"/>
            <w:vAlign w:val="center"/>
          </w:tcPr>
          <w:p w14:paraId="1D01F6FF" w14:textId="77777777" w:rsidR="00283C9B" w:rsidRPr="007748E8" w:rsidRDefault="007748E8">
            <w:pPr>
              <w:jc w:val="center"/>
              <w:rPr>
                <w:rFonts w:ascii="Arial" w:hAnsi="Arial"/>
                <w:b/>
                <w:color w:val="000000"/>
                <w:sz w:val="22"/>
                <w:szCs w:val="22"/>
              </w:rPr>
            </w:pPr>
            <w:r w:rsidRPr="007748E8">
              <w:rPr>
                <w:rFonts w:ascii="Arial" w:hAnsi="Arial"/>
                <w:b/>
                <w:color w:val="000000"/>
                <w:sz w:val="22"/>
                <w:szCs w:val="22"/>
              </w:rPr>
              <w:t>Party</w:t>
            </w:r>
          </w:p>
        </w:tc>
        <w:tc>
          <w:tcPr>
            <w:tcW w:w="2126" w:type="dxa"/>
            <w:vAlign w:val="center"/>
          </w:tcPr>
          <w:p w14:paraId="6F6D5359" w14:textId="77777777" w:rsidR="00283C9B" w:rsidRDefault="00283C9B">
            <w:pPr>
              <w:jc w:val="center"/>
              <w:rPr>
                <w:rFonts w:ascii="Arial" w:hAnsi="Arial"/>
                <w:b/>
                <w:color w:val="000000"/>
                <w:sz w:val="22"/>
              </w:rPr>
            </w:pPr>
            <w:r>
              <w:rPr>
                <w:rFonts w:ascii="Arial" w:hAnsi="Arial"/>
                <w:b/>
                <w:color w:val="000000"/>
                <w:sz w:val="22"/>
              </w:rPr>
              <w:t>Name of Party Representative</w:t>
            </w:r>
          </w:p>
        </w:tc>
        <w:tc>
          <w:tcPr>
            <w:tcW w:w="2552" w:type="dxa"/>
            <w:vAlign w:val="center"/>
          </w:tcPr>
          <w:p w14:paraId="50237ECF" w14:textId="77777777" w:rsidR="00283C9B" w:rsidRDefault="00283C9B">
            <w:pPr>
              <w:jc w:val="center"/>
              <w:rPr>
                <w:rFonts w:ascii="Arial" w:hAnsi="Arial"/>
                <w:b/>
                <w:color w:val="000000"/>
                <w:sz w:val="22"/>
              </w:rPr>
            </w:pPr>
            <w:r>
              <w:rPr>
                <w:rFonts w:ascii="Arial" w:hAnsi="Arial"/>
                <w:b/>
                <w:color w:val="000000"/>
                <w:sz w:val="22"/>
              </w:rPr>
              <w:t>Signature</w:t>
            </w:r>
          </w:p>
        </w:tc>
        <w:tc>
          <w:tcPr>
            <w:tcW w:w="1276" w:type="dxa"/>
            <w:vAlign w:val="center"/>
          </w:tcPr>
          <w:p w14:paraId="7CC4A03D" w14:textId="77777777" w:rsidR="00283C9B" w:rsidRDefault="00283C9B">
            <w:pPr>
              <w:jc w:val="center"/>
              <w:rPr>
                <w:rFonts w:ascii="Arial" w:hAnsi="Arial"/>
                <w:b/>
                <w:color w:val="000000"/>
                <w:sz w:val="22"/>
              </w:rPr>
            </w:pPr>
            <w:r>
              <w:rPr>
                <w:rFonts w:ascii="Arial" w:hAnsi="Arial"/>
                <w:b/>
                <w:color w:val="000000"/>
                <w:sz w:val="22"/>
              </w:rPr>
              <w:t>Date</w:t>
            </w:r>
          </w:p>
        </w:tc>
      </w:tr>
      <w:tr w:rsidR="00250841" w14:paraId="1F62EB14" w14:textId="77777777" w:rsidTr="009D16A1">
        <w:trPr>
          <w:trHeight w:val="630"/>
        </w:trPr>
        <w:tc>
          <w:tcPr>
            <w:tcW w:w="2518" w:type="dxa"/>
            <w:vAlign w:val="center"/>
          </w:tcPr>
          <w:p w14:paraId="3CEE0AE0" w14:textId="6DF8062D" w:rsidR="00250841" w:rsidRDefault="00F5643A">
            <w:pPr>
              <w:ind w:right="175"/>
              <w:rPr>
                <w:rFonts w:ascii="Arial" w:hAnsi="Arial"/>
                <w:sz w:val="22"/>
                <w:lang w:eastAsia="en-GB"/>
              </w:rPr>
            </w:pPr>
            <w:r>
              <w:rPr>
                <w:rFonts w:ascii="Arial" w:hAnsi="Arial"/>
                <w:sz w:val="22"/>
                <w:lang w:eastAsia="en-GB"/>
              </w:rPr>
              <w:t>The Company</w:t>
            </w:r>
          </w:p>
        </w:tc>
        <w:tc>
          <w:tcPr>
            <w:tcW w:w="2126" w:type="dxa"/>
            <w:vAlign w:val="center"/>
          </w:tcPr>
          <w:p w14:paraId="1323F790" w14:textId="77777777" w:rsidR="00250841" w:rsidRDefault="00250841">
            <w:pPr>
              <w:rPr>
                <w:rFonts w:ascii="Arial" w:hAnsi="Arial"/>
                <w:color w:val="000000"/>
                <w:sz w:val="22"/>
              </w:rPr>
            </w:pPr>
          </w:p>
        </w:tc>
        <w:tc>
          <w:tcPr>
            <w:tcW w:w="2552" w:type="dxa"/>
            <w:vAlign w:val="center"/>
          </w:tcPr>
          <w:p w14:paraId="65DD0E07" w14:textId="77777777" w:rsidR="00250841" w:rsidRDefault="00250841">
            <w:pPr>
              <w:rPr>
                <w:rFonts w:ascii="Arial" w:hAnsi="Arial"/>
                <w:color w:val="000000"/>
                <w:sz w:val="22"/>
              </w:rPr>
            </w:pPr>
          </w:p>
        </w:tc>
        <w:tc>
          <w:tcPr>
            <w:tcW w:w="1276" w:type="dxa"/>
            <w:vAlign w:val="center"/>
          </w:tcPr>
          <w:p w14:paraId="6C6FFDA7" w14:textId="77777777" w:rsidR="00250841" w:rsidRDefault="00250841">
            <w:pPr>
              <w:rPr>
                <w:rFonts w:ascii="Arial" w:hAnsi="Arial"/>
                <w:color w:val="000000"/>
                <w:sz w:val="22"/>
              </w:rPr>
            </w:pPr>
          </w:p>
        </w:tc>
      </w:tr>
      <w:tr w:rsidR="00283C9B" w14:paraId="29BDE7D1" w14:textId="77777777" w:rsidTr="009D16A1">
        <w:trPr>
          <w:trHeight w:val="630"/>
        </w:trPr>
        <w:tc>
          <w:tcPr>
            <w:tcW w:w="2518" w:type="dxa"/>
            <w:vAlign w:val="center"/>
          </w:tcPr>
          <w:p w14:paraId="30E11809" w14:textId="77777777" w:rsidR="00283C9B" w:rsidRDefault="00283C9B">
            <w:pPr>
              <w:ind w:right="175"/>
              <w:rPr>
                <w:rFonts w:ascii="Arial" w:hAnsi="Arial"/>
                <w:color w:val="000000"/>
                <w:sz w:val="22"/>
              </w:rPr>
            </w:pPr>
            <w:r>
              <w:rPr>
                <w:rFonts w:ascii="Arial" w:hAnsi="Arial"/>
                <w:sz w:val="22"/>
                <w:lang w:eastAsia="en-GB"/>
              </w:rPr>
              <w:t>National Grid Electricity Transmission plc</w:t>
            </w:r>
          </w:p>
        </w:tc>
        <w:tc>
          <w:tcPr>
            <w:tcW w:w="2126" w:type="dxa"/>
            <w:vAlign w:val="center"/>
          </w:tcPr>
          <w:p w14:paraId="4663ECD5" w14:textId="77777777" w:rsidR="00283C9B" w:rsidRDefault="00283C9B">
            <w:pPr>
              <w:rPr>
                <w:rFonts w:ascii="Arial" w:hAnsi="Arial"/>
                <w:color w:val="000000"/>
                <w:sz w:val="22"/>
              </w:rPr>
            </w:pPr>
          </w:p>
        </w:tc>
        <w:tc>
          <w:tcPr>
            <w:tcW w:w="2552" w:type="dxa"/>
            <w:vAlign w:val="center"/>
          </w:tcPr>
          <w:p w14:paraId="02817FE0" w14:textId="77777777" w:rsidR="00283C9B" w:rsidRDefault="00283C9B">
            <w:pPr>
              <w:rPr>
                <w:rFonts w:ascii="Arial" w:hAnsi="Arial"/>
                <w:color w:val="000000"/>
                <w:sz w:val="22"/>
              </w:rPr>
            </w:pPr>
          </w:p>
        </w:tc>
        <w:tc>
          <w:tcPr>
            <w:tcW w:w="1276" w:type="dxa"/>
            <w:vAlign w:val="center"/>
          </w:tcPr>
          <w:p w14:paraId="3D135558" w14:textId="77777777" w:rsidR="00283C9B" w:rsidRDefault="00283C9B">
            <w:pPr>
              <w:rPr>
                <w:rFonts w:ascii="Arial" w:hAnsi="Arial"/>
                <w:color w:val="000000"/>
                <w:sz w:val="22"/>
              </w:rPr>
            </w:pPr>
          </w:p>
        </w:tc>
      </w:tr>
      <w:tr w:rsidR="00283C9B" w14:paraId="45382CD1" w14:textId="77777777" w:rsidTr="009D16A1">
        <w:trPr>
          <w:trHeight w:val="630"/>
        </w:trPr>
        <w:tc>
          <w:tcPr>
            <w:tcW w:w="2518" w:type="dxa"/>
            <w:vAlign w:val="center"/>
          </w:tcPr>
          <w:p w14:paraId="7572F50B" w14:textId="77777777" w:rsidR="00283C9B" w:rsidRDefault="00283C9B">
            <w:pPr>
              <w:rPr>
                <w:rFonts w:ascii="Arial" w:hAnsi="Arial"/>
                <w:color w:val="000000"/>
                <w:sz w:val="22"/>
              </w:rPr>
            </w:pPr>
            <w:r>
              <w:rPr>
                <w:rFonts w:ascii="Arial" w:hAnsi="Arial"/>
                <w:sz w:val="22"/>
                <w:lang w:eastAsia="en-GB"/>
              </w:rPr>
              <w:t>SP Transmission Ltd</w:t>
            </w:r>
          </w:p>
        </w:tc>
        <w:tc>
          <w:tcPr>
            <w:tcW w:w="2126" w:type="dxa"/>
            <w:vAlign w:val="center"/>
          </w:tcPr>
          <w:p w14:paraId="562FA912" w14:textId="77777777" w:rsidR="00283C9B" w:rsidRDefault="00283C9B">
            <w:pPr>
              <w:rPr>
                <w:rFonts w:ascii="Arial" w:hAnsi="Arial"/>
                <w:color w:val="000000"/>
                <w:sz w:val="22"/>
              </w:rPr>
            </w:pPr>
          </w:p>
        </w:tc>
        <w:tc>
          <w:tcPr>
            <w:tcW w:w="2552" w:type="dxa"/>
            <w:vAlign w:val="center"/>
          </w:tcPr>
          <w:p w14:paraId="7D75FDF6" w14:textId="77777777" w:rsidR="00283C9B" w:rsidRDefault="00283C9B">
            <w:pPr>
              <w:rPr>
                <w:rFonts w:ascii="Arial" w:hAnsi="Arial"/>
                <w:color w:val="000000"/>
                <w:sz w:val="22"/>
              </w:rPr>
            </w:pPr>
          </w:p>
        </w:tc>
        <w:tc>
          <w:tcPr>
            <w:tcW w:w="1276" w:type="dxa"/>
            <w:vAlign w:val="center"/>
          </w:tcPr>
          <w:p w14:paraId="329CD22F" w14:textId="77777777" w:rsidR="00283C9B" w:rsidRDefault="00283C9B">
            <w:pPr>
              <w:rPr>
                <w:rFonts w:ascii="Arial" w:hAnsi="Arial"/>
                <w:color w:val="000000"/>
                <w:sz w:val="22"/>
              </w:rPr>
            </w:pPr>
          </w:p>
        </w:tc>
      </w:tr>
      <w:tr w:rsidR="00283C9B" w14:paraId="75BAB8C5" w14:textId="77777777" w:rsidTr="009D16A1">
        <w:trPr>
          <w:trHeight w:val="630"/>
        </w:trPr>
        <w:tc>
          <w:tcPr>
            <w:tcW w:w="2518" w:type="dxa"/>
            <w:vAlign w:val="center"/>
          </w:tcPr>
          <w:p w14:paraId="171C1C4E" w14:textId="77777777" w:rsidR="00283C9B" w:rsidRDefault="00283C9B">
            <w:pPr>
              <w:rPr>
                <w:rFonts w:ascii="Arial" w:hAnsi="Arial"/>
                <w:sz w:val="22"/>
                <w:lang w:eastAsia="en-GB"/>
              </w:rPr>
            </w:pPr>
            <w:r>
              <w:rPr>
                <w:rFonts w:ascii="Arial" w:hAnsi="Arial"/>
                <w:sz w:val="22"/>
                <w:lang w:eastAsia="en-GB"/>
              </w:rPr>
              <w:t>Scottish Hydro-Electric</w:t>
            </w:r>
          </w:p>
          <w:p w14:paraId="2C768FAA" w14:textId="77777777" w:rsidR="00283C9B" w:rsidRDefault="00283C9B">
            <w:pPr>
              <w:rPr>
                <w:rFonts w:ascii="Arial" w:hAnsi="Arial"/>
                <w:color w:val="000000"/>
                <w:sz w:val="22"/>
              </w:rPr>
            </w:pPr>
            <w:r>
              <w:rPr>
                <w:rFonts w:ascii="Arial" w:hAnsi="Arial"/>
                <w:sz w:val="22"/>
                <w:lang w:eastAsia="en-GB"/>
              </w:rPr>
              <w:t>Transmission Ltd</w:t>
            </w:r>
          </w:p>
        </w:tc>
        <w:tc>
          <w:tcPr>
            <w:tcW w:w="2126" w:type="dxa"/>
            <w:vAlign w:val="center"/>
          </w:tcPr>
          <w:p w14:paraId="5B72307E" w14:textId="77777777" w:rsidR="00283C9B" w:rsidRDefault="00283C9B">
            <w:pPr>
              <w:rPr>
                <w:rFonts w:ascii="Arial" w:hAnsi="Arial"/>
                <w:color w:val="000000"/>
                <w:sz w:val="22"/>
              </w:rPr>
            </w:pPr>
          </w:p>
        </w:tc>
        <w:tc>
          <w:tcPr>
            <w:tcW w:w="2552" w:type="dxa"/>
            <w:vAlign w:val="center"/>
          </w:tcPr>
          <w:p w14:paraId="46BB3368" w14:textId="77777777" w:rsidR="00283C9B" w:rsidRDefault="00283C9B">
            <w:pPr>
              <w:rPr>
                <w:rFonts w:ascii="Arial" w:hAnsi="Arial"/>
                <w:color w:val="000000"/>
                <w:sz w:val="22"/>
              </w:rPr>
            </w:pPr>
          </w:p>
        </w:tc>
        <w:tc>
          <w:tcPr>
            <w:tcW w:w="1276" w:type="dxa"/>
            <w:vAlign w:val="center"/>
          </w:tcPr>
          <w:p w14:paraId="16AFEA43" w14:textId="77777777" w:rsidR="00283C9B" w:rsidRDefault="00283C9B">
            <w:pPr>
              <w:rPr>
                <w:rFonts w:ascii="Arial" w:hAnsi="Arial"/>
                <w:color w:val="000000"/>
                <w:sz w:val="22"/>
              </w:rPr>
            </w:pPr>
          </w:p>
        </w:tc>
      </w:tr>
      <w:tr w:rsidR="007748E8" w14:paraId="5B9E7449" w14:textId="77777777" w:rsidTr="009D16A1">
        <w:trPr>
          <w:trHeight w:val="630"/>
        </w:trPr>
        <w:tc>
          <w:tcPr>
            <w:tcW w:w="2518" w:type="dxa"/>
            <w:vAlign w:val="center"/>
          </w:tcPr>
          <w:p w14:paraId="174F52C2" w14:textId="77777777" w:rsidR="007748E8" w:rsidRPr="007748E8" w:rsidRDefault="007748E8">
            <w:pPr>
              <w:rPr>
                <w:rFonts w:ascii="Arial" w:hAnsi="Arial" w:cs="Arial"/>
                <w:sz w:val="22"/>
                <w:lang w:eastAsia="en-GB"/>
              </w:rPr>
            </w:pPr>
            <w:r w:rsidRPr="001C17AD">
              <w:rPr>
                <w:rFonts w:ascii="Arial" w:hAnsi="Arial" w:cs="Arial"/>
                <w:sz w:val="22"/>
                <w:lang w:eastAsia="en-GB"/>
              </w:rPr>
              <w:t>Offshore Transmission Owners</w:t>
            </w:r>
          </w:p>
        </w:tc>
        <w:tc>
          <w:tcPr>
            <w:tcW w:w="2126" w:type="dxa"/>
            <w:vAlign w:val="center"/>
          </w:tcPr>
          <w:p w14:paraId="5926933F" w14:textId="77777777" w:rsidR="007748E8" w:rsidRDefault="007748E8">
            <w:pPr>
              <w:rPr>
                <w:rFonts w:ascii="Arial" w:hAnsi="Arial"/>
                <w:color w:val="000000"/>
                <w:sz w:val="22"/>
              </w:rPr>
            </w:pPr>
          </w:p>
        </w:tc>
        <w:tc>
          <w:tcPr>
            <w:tcW w:w="2552" w:type="dxa"/>
            <w:vAlign w:val="center"/>
          </w:tcPr>
          <w:p w14:paraId="37EBCF9F" w14:textId="77777777" w:rsidR="007748E8" w:rsidRDefault="007748E8">
            <w:pPr>
              <w:rPr>
                <w:rFonts w:ascii="Arial" w:hAnsi="Arial"/>
                <w:color w:val="000000"/>
                <w:sz w:val="22"/>
              </w:rPr>
            </w:pPr>
          </w:p>
        </w:tc>
        <w:tc>
          <w:tcPr>
            <w:tcW w:w="1276" w:type="dxa"/>
            <w:vAlign w:val="center"/>
          </w:tcPr>
          <w:p w14:paraId="6C88EAA4" w14:textId="77777777" w:rsidR="007748E8" w:rsidRDefault="007748E8">
            <w:pPr>
              <w:rPr>
                <w:rFonts w:ascii="Arial" w:hAnsi="Arial"/>
                <w:color w:val="000000"/>
                <w:sz w:val="22"/>
              </w:rPr>
            </w:pPr>
          </w:p>
        </w:tc>
      </w:tr>
      <w:tr w:rsidR="009D16A1" w14:paraId="01A35C6E" w14:textId="77777777" w:rsidTr="009D16A1">
        <w:trPr>
          <w:trHeight w:val="630"/>
        </w:trPr>
        <w:tc>
          <w:tcPr>
            <w:tcW w:w="2518" w:type="dxa"/>
            <w:vAlign w:val="center"/>
          </w:tcPr>
          <w:p w14:paraId="565047F9" w14:textId="61BFAD67" w:rsidR="009D16A1" w:rsidRPr="0013648A" w:rsidRDefault="0013648A">
            <w:pPr>
              <w:rPr>
                <w:rFonts w:ascii="Arial" w:hAnsi="Arial" w:cs="Arial"/>
                <w:sz w:val="22"/>
                <w:lang w:eastAsia="en-GB"/>
              </w:rPr>
            </w:pPr>
            <w:ins w:id="0" w:author="Steve Baker [NESO]" w:date="2025-10-15T18:04:00Z" w16du:dateUtc="2025-10-15T17:04:00Z">
              <w:r w:rsidRPr="0013648A">
                <w:rPr>
                  <w:rStyle w:val="normaltextrun"/>
                  <w:rFonts w:ascii="Arial" w:hAnsi="Arial" w:cs="Arial"/>
                  <w:color w:val="D13438"/>
                  <w:sz w:val="22"/>
                  <w:szCs w:val="22"/>
                  <w:u w:val="single"/>
                  <w:shd w:val="clear" w:color="auto" w:fill="FFFFFF"/>
                </w:rPr>
                <w:t>Competitively Appointed Transmission Owners </w:t>
              </w:r>
              <w:r w:rsidRPr="0013648A">
                <w:rPr>
                  <w:rStyle w:val="eop"/>
                  <w:rFonts w:ascii="Arial" w:hAnsi="Arial" w:cs="Arial"/>
                  <w:color w:val="000000"/>
                  <w:sz w:val="22"/>
                  <w:szCs w:val="22"/>
                  <w:shd w:val="clear" w:color="auto" w:fill="FFFFFF"/>
                </w:rPr>
                <w:t> </w:t>
              </w:r>
            </w:ins>
          </w:p>
        </w:tc>
        <w:tc>
          <w:tcPr>
            <w:tcW w:w="2126" w:type="dxa"/>
            <w:vAlign w:val="center"/>
          </w:tcPr>
          <w:p w14:paraId="60E5F1B3" w14:textId="77777777" w:rsidR="009D16A1" w:rsidRDefault="009D16A1">
            <w:pPr>
              <w:rPr>
                <w:rFonts w:ascii="Arial" w:hAnsi="Arial"/>
                <w:color w:val="000000"/>
                <w:sz w:val="22"/>
              </w:rPr>
            </w:pPr>
          </w:p>
        </w:tc>
        <w:tc>
          <w:tcPr>
            <w:tcW w:w="2552" w:type="dxa"/>
            <w:vAlign w:val="center"/>
          </w:tcPr>
          <w:p w14:paraId="70763C7C" w14:textId="77777777" w:rsidR="009D16A1" w:rsidRDefault="009D16A1">
            <w:pPr>
              <w:rPr>
                <w:rFonts w:ascii="Arial" w:hAnsi="Arial"/>
                <w:color w:val="000000"/>
                <w:sz w:val="22"/>
              </w:rPr>
            </w:pPr>
          </w:p>
        </w:tc>
        <w:tc>
          <w:tcPr>
            <w:tcW w:w="1276" w:type="dxa"/>
            <w:vAlign w:val="center"/>
          </w:tcPr>
          <w:p w14:paraId="02FB66CC" w14:textId="77777777" w:rsidR="009D16A1" w:rsidRDefault="009D16A1">
            <w:pPr>
              <w:rPr>
                <w:rFonts w:ascii="Arial" w:hAnsi="Arial"/>
                <w:color w:val="000000"/>
                <w:sz w:val="22"/>
              </w:rPr>
            </w:pPr>
          </w:p>
        </w:tc>
      </w:tr>
    </w:tbl>
    <w:p w14:paraId="68E00522" w14:textId="77777777" w:rsidR="00283C9B" w:rsidRDefault="00283C9B">
      <w:pPr>
        <w:keepNext/>
        <w:keepLines/>
        <w:rPr>
          <w:rFonts w:ascii="Arial" w:hAnsi="Arial"/>
        </w:rPr>
      </w:pPr>
    </w:p>
    <w:p w14:paraId="7531E9C7" w14:textId="77777777" w:rsidR="00283C9B" w:rsidRDefault="00283C9B">
      <w:pPr>
        <w:pStyle w:val="Heading5"/>
        <w:spacing w:after="120"/>
        <w:rPr>
          <w:rFonts w:ascii="Arial" w:hAnsi="Arial"/>
          <w:b w:val="0"/>
          <w:i/>
          <w:color w:val="auto"/>
          <w:sz w:val="24"/>
        </w:rPr>
      </w:pPr>
    </w:p>
    <w:p w14:paraId="16E25DDF" w14:textId="77777777" w:rsidR="00283C9B" w:rsidRDefault="00283C9B">
      <w:pPr>
        <w:pStyle w:val="Heading5"/>
        <w:spacing w:after="120"/>
        <w:rPr>
          <w:rFonts w:ascii="Arial" w:hAnsi="Arial"/>
          <w:i/>
          <w:color w:val="auto"/>
          <w:sz w:val="24"/>
        </w:rPr>
      </w:pPr>
      <w:r>
        <w:rPr>
          <w:rFonts w:ascii="Arial" w:hAnsi="Arial"/>
          <w:i/>
          <w:color w:val="auto"/>
          <w:sz w:val="24"/>
        </w:rPr>
        <w:t xml:space="preserve">STC Procedure Change Control History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283C9B" w14:paraId="2D188E64" w14:textId="77777777" w:rsidTr="39ED6575">
        <w:tc>
          <w:tcPr>
            <w:tcW w:w="1526" w:type="dxa"/>
          </w:tcPr>
          <w:p w14:paraId="0538011E" w14:textId="77777777" w:rsidR="00283C9B" w:rsidRDefault="00283C9B">
            <w:pPr>
              <w:rPr>
                <w:rFonts w:ascii="Arial" w:hAnsi="Arial"/>
              </w:rPr>
            </w:pPr>
            <w:r>
              <w:rPr>
                <w:rFonts w:ascii="Arial" w:hAnsi="Arial"/>
              </w:rPr>
              <w:t>Issue 001</w:t>
            </w:r>
          </w:p>
        </w:tc>
        <w:tc>
          <w:tcPr>
            <w:tcW w:w="1417" w:type="dxa"/>
          </w:tcPr>
          <w:p w14:paraId="508F8BDA" w14:textId="77777777" w:rsidR="00283C9B" w:rsidRDefault="00283C9B">
            <w:pPr>
              <w:rPr>
                <w:rFonts w:ascii="Arial" w:hAnsi="Arial"/>
              </w:rPr>
            </w:pPr>
            <w:r>
              <w:rPr>
                <w:rFonts w:ascii="Arial" w:hAnsi="Arial"/>
              </w:rPr>
              <w:t>09/12/2004</w:t>
            </w:r>
          </w:p>
        </w:tc>
        <w:tc>
          <w:tcPr>
            <w:tcW w:w="5579" w:type="dxa"/>
          </w:tcPr>
          <w:p w14:paraId="2DF50DA0" w14:textId="77777777" w:rsidR="00283C9B" w:rsidRDefault="00283C9B">
            <w:pPr>
              <w:autoSpaceDE w:val="0"/>
              <w:autoSpaceDN w:val="0"/>
              <w:adjustRightInd w:val="0"/>
              <w:rPr>
                <w:rFonts w:ascii="Arial" w:hAnsi="Arial"/>
                <w:lang w:eastAsia="en-GB"/>
              </w:rPr>
            </w:pPr>
            <w:r>
              <w:rPr>
                <w:rFonts w:ascii="Arial" w:hAnsi="Arial"/>
                <w:lang w:eastAsia="en-GB"/>
              </w:rPr>
              <w:t>BETTA Go-Live Version</w:t>
            </w:r>
          </w:p>
        </w:tc>
      </w:tr>
      <w:tr w:rsidR="00283C9B" w14:paraId="1266C15D" w14:textId="77777777" w:rsidTr="39ED6575">
        <w:tc>
          <w:tcPr>
            <w:tcW w:w="1526" w:type="dxa"/>
          </w:tcPr>
          <w:p w14:paraId="221B4EF3" w14:textId="77777777" w:rsidR="00283C9B" w:rsidRDefault="00283C9B">
            <w:pPr>
              <w:rPr>
                <w:rFonts w:ascii="Arial" w:hAnsi="Arial"/>
              </w:rPr>
            </w:pPr>
            <w:r>
              <w:rPr>
                <w:rFonts w:ascii="Arial" w:hAnsi="Arial"/>
              </w:rPr>
              <w:t>Issue 002</w:t>
            </w:r>
          </w:p>
        </w:tc>
        <w:tc>
          <w:tcPr>
            <w:tcW w:w="1417" w:type="dxa"/>
          </w:tcPr>
          <w:p w14:paraId="0CB071BC" w14:textId="77777777" w:rsidR="00283C9B" w:rsidRDefault="00283C9B">
            <w:pPr>
              <w:rPr>
                <w:rFonts w:ascii="Arial" w:hAnsi="Arial"/>
              </w:rPr>
            </w:pPr>
            <w:r>
              <w:rPr>
                <w:rFonts w:ascii="Arial" w:hAnsi="Arial"/>
              </w:rPr>
              <w:t>04/07/2005</w:t>
            </w:r>
          </w:p>
        </w:tc>
        <w:tc>
          <w:tcPr>
            <w:tcW w:w="5579" w:type="dxa"/>
          </w:tcPr>
          <w:p w14:paraId="6807E846" w14:textId="77777777" w:rsidR="00283C9B" w:rsidRDefault="00283C9B">
            <w:pPr>
              <w:rPr>
                <w:rFonts w:ascii="Arial" w:hAnsi="Arial"/>
              </w:rPr>
            </w:pPr>
            <w:r>
              <w:rPr>
                <w:rFonts w:ascii="Arial" w:hAnsi="Arial"/>
              </w:rPr>
              <w:t>Issue 002 incorporating PA023</w:t>
            </w:r>
          </w:p>
        </w:tc>
      </w:tr>
      <w:tr w:rsidR="00283C9B" w14:paraId="3B2FE1EC" w14:textId="77777777" w:rsidTr="39ED6575">
        <w:tc>
          <w:tcPr>
            <w:tcW w:w="1526" w:type="dxa"/>
          </w:tcPr>
          <w:p w14:paraId="0B14D0E6" w14:textId="77777777" w:rsidR="00283C9B" w:rsidRDefault="00283C9B">
            <w:pPr>
              <w:rPr>
                <w:rFonts w:ascii="Arial" w:hAnsi="Arial"/>
              </w:rPr>
            </w:pPr>
            <w:r>
              <w:rPr>
                <w:rFonts w:ascii="Arial" w:hAnsi="Arial"/>
              </w:rPr>
              <w:t>Issue 003</w:t>
            </w:r>
          </w:p>
        </w:tc>
        <w:tc>
          <w:tcPr>
            <w:tcW w:w="1417" w:type="dxa"/>
          </w:tcPr>
          <w:p w14:paraId="389EBF4D" w14:textId="77777777" w:rsidR="00283C9B" w:rsidRDefault="00283C9B">
            <w:pPr>
              <w:rPr>
                <w:rFonts w:ascii="Arial" w:hAnsi="Arial"/>
              </w:rPr>
            </w:pPr>
            <w:r>
              <w:rPr>
                <w:rFonts w:ascii="Arial" w:hAnsi="Arial"/>
              </w:rPr>
              <w:t>05/10/2005</w:t>
            </w:r>
          </w:p>
        </w:tc>
        <w:tc>
          <w:tcPr>
            <w:tcW w:w="5579" w:type="dxa"/>
          </w:tcPr>
          <w:p w14:paraId="3D1DCC35" w14:textId="77777777" w:rsidR="00283C9B" w:rsidRDefault="00283C9B">
            <w:pPr>
              <w:rPr>
                <w:rFonts w:ascii="Arial" w:hAnsi="Arial"/>
              </w:rPr>
            </w:pPr>
            <w:r>
              <w:rPr>
                <w:rFonts w:ascii="Arial" w:hAnsi="Arial"/>
              </w:rPr>
              <w:t>Incorporating PA036 and PA037</w:t>
            </w:r>
          </w:p>
        </w:tc>
      </w:tr>
      <w:tr w:rsidR="00283C9B" w14:paraId="1E1094D5" w14:textId="77777777" w:rsidTr="39ED6575">
        <w:tc>
          <w:tcPr>
            <w:tcW w:w="1526" w:type="dxa"/>
          </w:tcPr>
          <w:p w14:paraId="36FAFE51" w14:textId="77777777" w:rsidR="00283C9B" w:rsidRDefault="00283C9B">
            <w:pPr>
              <w:rPr>
                <w:rFonts w:ascii="Arial" w:hAnsi="Arial"/>
              </w:rPr>
            </w:pPr>
            <w:r>
              <w:rPr>
                <w:rFonts w:ascii="Arial" w:hAnsi="Arial"/>
              </w:rPr>
              <w:t>Issue 004</w:t>
            </w:r>
          </w:p>
        </w:tc>
        <w:tc>
          <w:tcPr>
            <w:tcW w:w="1417" w:type="dxa"/>
          </w:tcPr>
          <w:p w14:paraId="55FB2C43" w14:textId="77777777" w:rsidR="00283C9B" w:rsidRDefault="00283C9B">
            <w:pPr>
              <w:rPr>
                <w:rFonts w:ascii="Arial" w:hAnsi="Arial"/>
              </w:rPr>
            </w:pPr>
            <w:r>
              <w:rPr>
                <w:rFonts w:ascii="Arial" w:hAnsi="Arial"/>
              </w:rPr>
              <w:t>13/01/2006</w:t>
            </w:r>
          </w:p>
        </w:tc>
        <w:tc>
          <w:tcPr>
            <w:tcW w:w="5579" w:type="dxa"/>
          </w:tcPr>
          <w:p w14:paraId="1FDDE115" w14:textId="77777777" w:rsidR="00283C9B" w:rsidRDefault="00283C9B">
            <w:pPr>
              <w:rPr>
                <w:rFonts w:ascii="Arial" w:hAnsi="Arial"/>
              </w:rPr>
            </w:pPr>
            <w:r>
              <w:rPr>
                <w:rFonts w:ascii="Arial" w:hAnsi="Arial"/>
              </w:rPr>
              <w:t>Incorporating PA040</w:t>
            </w:r>
          </w:p>
        </w:tc>
      </w:tr>
      <w:tr w:rsidR="007748E8" w:rsidRPr="007748E8" w14:paraId="40756A78" w14:textId="77777777" w:rsidTr="39ED6575">
        <w:tc>
          <w:tcPr>
            <w:tcW w:w="1526" w:type="dxa"/>
          </w:tcPr>
          <w:p w14:paraId="7D2A7DAD" w14:textId="77777777" w:rsidR="007748E8" w:rsidRPr="007748E8" w:rsidRDefault="007748E8">
            <w:pPr>
              <w:rPr>
                <w:rFonts w:ascii="Arial" w:hAnsi="Arial" w:cs="Arial"/>
              </w:rPr>
            </w:pPr>
            <w:r w:rsidRPr="007748E8">
              <w:rPr>
                <w:rFonts w:ascii="Arial" w:hAnsi="Arial" w:cs="Arial"/>
              </w:rPr>
              <w:t>Issue 00</w:t>
            </w:r>
            <w:r w:rsidR="0047030B">
              <w:rPr>
                <w:rFonts w:ascii="Arial" w:hAnsi="Arial" w:cs="Arial"/>
              </w:rPr>
              <w:t>5</w:t>
            </w:r>
          </w:p>
        </w:tc>
        <w:tc>
          <w:tcPr>
            <w:tcW w:w="1417" w:type="dxa"/>
          </w:tcPr>
          <w:p w14:paraId="62244EEE" w14:textId="77777777" w:rsidR="007748E8" w:rsidRPr="007748E8" w:rsidRDefault="0047030B">
            <w:pPr>
              <w:rPr>
                <w:rFonts w:ascii="Arial" w:hAnsi="Arial" w:cs="Arial"/>
              </w:rPr>
            </w:pPr>
            <w:r>
              <w:rPr>
                <w:rFonts w:ascii="Arial" w:hAnsi="Arial" w:cs="Arial"/>
              </w:rPr>
              <w:t>24/06</w:t>
            </w:r>
            <w:r w:rsidR="007748E8" w:rsidRPr="007748E8">
              <w:rPr>
                <w:rFonts w:ascii="Arial" w:hAnsi="Arial" w:cs="Arial"/>
              </w:rPr>
              <w:t>/2009</w:t>
            </w:r>
          </w:p>
        </w:tc>
        <w:tc>
          <w:tcPr>
            <w:tcW w:w="5579" w:type="dxa"/>
          </w:tcPr>
          <w:p w14:paraId="25F4EEAF" w14:textId="77777777" w:rsidR="007748E8" w:rsidRPr="007748E8" w:rsidRDefault="007748E8">
            <w:pPr>
              <w:rPr>
                <w:rFonts w:ascii="Arial" w:hAnsi="Arial" w:cs="Arial"/>
              </w:rPr>
            </w:pPr>
            <w:r w:rsidRPr="007748E8">
              <w:rPr>
                <w:rFonts w:ascii="Arial" w:hAnsi="Arial" w:cs="Arial"/>
              </w:rPr>
              <w:t>Issue 00</w:t>
            </w:r>
            <w:r w:rsidR="0047030B">
              <w:rPr>
                <w:rFonts w:ascii="Arial" w:hAnsi="Arial" w:cs="Arial"/>
              </w:rPr>
              <w:t>5</w:t>
            </w:r>
            <w:r w:rsidRPr="007748E8">
              <w:rPr>
                <w:rFonts w:ascii="Arial" w:hAnsi="Arial" w:cs="Arial"/>
              </w:rPr>
              <w:t xml:space="preserve"> incorporating changes for Offshore Transmission</w:t>
            </w:r>
          </w:p>
        </w:tc>
      </w:tr>
      <w:tr w:rsidR="00250841" w:rsidRPr="007748E8" w14:paraId="2B57B0D8" w14:textId="77777777" w:rsidTr="39ED6575">
        <w:tc>
          <w:tcPr>
            <w:tcW w:w="1526" w:type="dxa"/>
          </w:tcPr>
          <w:p w14:paraId="73824E97" w14:textId="77777777" w:rsidR="00250841" w:rsidRPr="007748E8" w:rsidRDefault="00250841">
            <w:pPr>
              <w:rPr>
                <w:rFonts w:ascii="Arial" w:hAnsi="Arial" w:cs="Arial"/>
              </w:rPr>
            </w:pPr>
            <w:r>
              <w:rPr>
                <w:rFonts w:ascii="Arial" w:hAnsi="Arial" w:cs="Arial"/>
              </w:rPr>
              <w:t>Issue 006</w:t>
            </w:r>
          </w:p>
        </w:tc>
        <w:tc>
          <w:tcPr>
            <w:tcW w:w="1417" w:type="dxa"/>
          </w:tcPr>
          <w:p w14:paraId="690DDE41" w14:textId="77777777" w:rsidR="00250841" w:rsidRDefault="00250841">
            <w:pPr>
              <w:rPr>
                <w:rFonts w:ascii="Arial" w:hAnsi="Arial" w:cs="Arial"/>
              </w:rPr>
            </w:pPr>
            <w:r>
              <w:rPr>
                <w:rFonts w:ascii="Arial" w:hAnsi="Arial" w:cs="Arial"/>
              </w:rPr>
              <w:t>01/04/2019</w:t>
            </w:r>
          </w:p>
        </w:tc>
        <w:tc>
          <w:tcPr>
            <w:tcW w:w="5579" w:type="dxa"/>
          </w:tcPr>
          <w:p w14:paraId="541456ED" w14:textId="77777777" w:rsidR="00250841" w:rsidRPr="007748E8" w:rsidRDefault="00250841">
            <w:pPr>
              <w:rPr>
                <w:rFonts w:ascii="Arial" w:hAnsi="Arial" w:cs="Arial"/>
              </w:rPr>
            </w:pPr>
            <w:r>
              <w:rPr>
                <w:rFonts w:ascii="Arial" w:hAnsi="Arial" w:cs="Arial"/>
              </w:rPr>
              <w:t>Issue 006 incorporating changes for National Grid Legal Separation</w:t>
            </w:r>
          </w:p>
        </w:tc>
      </w:tr>
      <w:tr w:rsidR="0083605E" w:rsidRPr="007748E8" w14:paraId="251D3A82" w14:textId="77777777" w:rsidTr="39ED6575">
        <w:tc>
          <w:tcPr>
            <w:tcW w:w="1526" w:type="dxa"/>
          </w:tcPr>
          <w:p w14:paraId="0AC513E4" w14:textId="256732FE" w:rsidR="0083605E" w:rsidRPr="0083605E" w:rsidRDefault="0083605E" w:rsidP="0083605E">
            <w:pPr>
              <w:rPr>
                <w:rFonts w:ascii="Arial" w:hAnsi="Arial" w:cs="Arial"/>
              </w:rPr>
            </w:pPr>
            <w:r w:rsidRPr="0083605E">
              <w:rPr>
                <w:rFonts w:ascii="Arial" w:hAnsi="Arial" w:cs="Arial"/>
              </w:rPr>
              <w:t>Issue 00</w:t>
            </w:r>
            <w:r>
              <w:rPr>
                <w:rFonts w:ascii="Arial" w:hAnsi="Arial" w:cs="Arial"/>
              </w:rPr>
              <w:t>7</w:t>
            </w:r>
          </w:p>
        </w:tc>
        <w:tc>
          <w:tcPr>
            <w:tcW w:w="1417" w:type="dxa"/>
          </w:tcPr>
          <w:p w14:paraId="4598C2FB" w14:textId="338C0BA1" w:rsidR="0083605E" w:rsidRPr="0083605E" w:rsidRDefault="0017089D" w:rsidP="0083605E">
            <w:pPr>
              <w:rPr>
                <w:rFonts w:ascii="Arial" w:hAnsi="Arial" w:cs="Arial"/>
              </w:rPr>
            </w:pPr>
            <w:r>
              <w:rPr>
                <w:rFonts w:ascii="Arial" w:hAnsi="Arial" w:cs="Arial"/>
              </w:rPr>
              <w:t>25</w:t>
            </w:r>
            <w:r w:rsidR="0083605E" w:rsidRPr="0083605E">
              <w:rPr>
                <w:rFonts w:ascii="Arial" w:hAnsi="Arial" w:cs="Arial"/>
              </w:rPr>
              <w:t>/</w:t>
            </w:r>
            <w:r w:rsidR="000870C2">
              <w:rPr>
                <w:rFonts w:ascii="Arial" w:hAnsi="Arial" w:cs="Arial"/>
              </w:rPr>
              <w:t>04</w:t>
            </w:r>
            <w:r w:rsidR="0083605E" w:rsidRPr="0083605E">
              <w:rPr>
                <w:rFonts w:ascii="Arial" w:hAnsi="Arial" w:cs="Arial"/>
              </w:rPr>
              <w:t>/2023</w:t>
            </w:r>
          </w:p>
        </w:tc>
        <w:tc>
          <w:tcPr>
            <w:tcW w:w="5579" w:type="dxa"/>
          </w:tcPr>
          <w:p w14:paraId="107CF705" w14:textId="2AC44BC0" w:rsidR="0083605E" w:rsidRPr="0083605E" w:rsidRDefault="0083605E" w:rsidP="0083605E">
            <w:pPr>
              <w:rPr>
                <w:rFonts w:ascii="Arial" w:hAnsi="Arial" w:cs="Arial"/>
              </w:rPr>
            </w:pPr>
            <w:r w:rsidRPr="39ED6575">
              <w:rPr>
                <w:rFonts w:ascii="Arial" w:hAnsi="Arial" w:cs="Arial"/>
              </w:rPr>
              <w:t>Issue 007 incorporating use of ‘The Company’ definition as made in the STC</w:t>
            </w:r>
            <w:r w:rsidR="000870C2" w:rsidRPr="39ED6575">
              <w:rPr>
                <w:rFonts w:ascii="Arial" w:hAnsi="Arial" w:cs="Arial"/>
              </w:rPr>
              <w:t xml:space="preserve"> PM0130</w:t>
            </w:r>
          </w:p>
        </w:tc>
      </w:tr>
    </w:tbl>
    <w:p w14:paraId="5E2813C7" w14:textId="3C686F80" w:rsidR="0083605E" w:rsidRDefault="0083605E">
      <w:pPr>
        <w:keepNext/>
        <w:keepLines/>
        <w:rPr>
          <w:rFonts w:ascii="Arial" w:hAnsi="Arial"/>
        </w:rPr>
      </w:pPr>
    </w:p>
    <w:p w14:paraId="0D8A483C" w14:textId="77777777" w:rsidR="0083605E" w:rsidRDefault="0083605E">
      <w:pPr>
        <w:rPr>
          <w:rFonts w:ascii="Arial" w:hAnsi="Arial"/>
        </w:rPr>
      </w:pPr>
      <w:r>
        <w:rPr>
          <w:rFonts w:ascii="Arial" w:hAnsi="Arial"/>
        </w:rPr>
        <w:br w:type="page"/>
      </w:r>
    </w:p>
    <w:p w14:paraId="4376B772" w14:textId="77777777" w:rsidR="00283C9B" w:rsidRDefault="00283C9B">
      <w:pPr>
        <w:keepNext/>
        <w:keepLines/>
        <w:rPr>
          <w:rFonts w:ascii="Arial" w:hAnsi="Arial"/>
        </w:rPr>
      </w:pPr>
    </w:p>
    <w:p w14:paraId="428B93CE" w14:textId="77777777" w:rsidR="00283C9B" w:rsidRPr="003F7C2D" w:rsidRDefault="007748E8" w:rsidP="003F7C2D">
      <w:pPr>
        <w:numPr>
          <w:ilvl w:val="0"/>
          <w:numId w:val="11"/>
        </w:numPr>
        <w:ind w:hanging="720"/>
        <w:rPr>
          <w:rFonts w:ascii="Arial" w:hAnsi="Arial" w:cs="Arial"/>
          <w:b/>
          <w:sz w:val="28"/>
          <w:szCs w:val="28"/>
        </w:rPr>
      </w:pPr>
      <w:r w:rsidRPr="003F7C2D">
        <w:rPr>
          <w:rFonts w:ascii="Arial" w:hAnsi="Arial" w:cs="Arial"/>
          <w:b/>
          <w:sz w:val="28"/>
          <w:szCs w:val="28"/>
        </w:rPr>
        <w:t>Introduction</w:t>
      </w:r>
      <w:r w:rsidR="007F7904">
        <w:rPr>
          <w:rFonts w:ascii="Arial" w:hAnsi="Arial" w:cs="Arial"/>
          <w:b/>
          <w:sz w:val="28"/>
          <w:szCs w:val="28"/>
        </w:rPr>
        <w:t xml:space="preserve"> </w:t>
      </w:r>
    </w:p>
    <w:p w14:paraId="7FB22FDB" w14:textId="77777777" w:rsidR="00283C9B" w:rsidRDefault="00283C9B">
      <w:pPr>
        <w:pStyle w:val="Title"/>
        <w:keepNext/>
        <w:keepLines/>
        <w:jc w:val="left"/>
        <w:rPr>
          <w:b/>
          <w:u w:val="none"/>
        </w:rPr>
      </w:pPr>
    </w:p>
    <w:p w14:paraId="71E2E595" w14:textId="77777777" w:rsidR="00283C9B" w:rsidRDefault="00283C9B">
      <w:pPr>
        <w:pStyle w:val="Heading2"/>
        <w:keepLines/>
      </w:pPr>
      <w:r>
        <w:t>Scope</w:t>
      </w:r>
    </w:p>
    <w:p w14:paraId="288E7D3E" w14:textId="77777777" w:rsidR="00283C9B" w:rsidRDefault="00283C9B">
      <w:pPr>
        <w:pStyle w:val="Title"/>
        <w:keepNext/>
        <w:keepLines/>
        <w:tabs>
          <w:tab w:val="left" w:pos="2552"/>
        </w:tabs>
        <w:ind w:left="709"/>
        <w:jc w:val="left"/>
        <w:rPr>
          <w:u w:val="none"/>
        </w:rPr>
      </w:pPr>
    </w:p>
    <w:p w14:paraId="7D676D97" w14:textId="4C22E0C3" w:rsidR="00283C9B" w:rsidRDefault="00283C9B">
      <w:pPr>
        <w:pStyle w:val="Heading3"/>
        <w:keepLines/>
        <w:tabs>
          <w:tab w:val="clear" w:pos="0"/>
          <w:tab w:val="num" w:pos="851"/>
        </w:tabs>
        <w:ind w:left="851" w:hanging="851"/>
      </w:pPr>
      <w:r>
        <w:t xml:space="preserve">This procedure applies to </w:t>
      </w:r>
      <w:r w:rsidR="0099583A">
        <w:t>The Company</w:t>
      </w:r>
      <w:r w:rsidR="00B92EE7" w:rsidRPr="00B92EE7">
        <w:t xml:space="preserve">, as defined in the STC and meaning the licence holder with system operator responsibilities, </w:t>
      </w:r>
      <w:r>
        <w:t xml:space="preserve">and each TO and describes the processes required to be established by </w:t>
      </w:r>
      <w:r w:rsidR="0099583A">
        <w:t>The Company</w:t>
      </w:r>
      <w:r>
        <w:t xml:space="preserve"> and each TO:</w:t>
      </w:r>
    </w:p>
    <w:p w14:paraId="03E4314C" w14:textId="77777777" w:rsidR="00283C9B" w:rsidRDefault="00283C9B">
      <w:pPr>
        <w:pStyle w:val="Heading3"/>
        <w:keepLines/>
        <w:numPr>
          <w:ilvl w:val="0"/>
          <w:numId w:val="0"/>
        </w:numPr>
      </w:pPr>
    </w:p>
    <w:p w14:paraId="6443D266" w14:textId="77777777" w:rsidR="00283C9B" w:rsidRDefault="00283C9B" w:rsidP="00283C9B">
      <w:pPr>
        <w:pStyle w:val="Heading3"/>
        <w:keepLines/>
        <w:numPr>
          <w:ilvl w:val="0"/>
          <w:numId w:val="5"/>
        </w:numPr>
        <w:tabs>
          <w:tab w:val="clear" w:pos="360"/>
          <w:tab w:val="num" w:pos="1080"/>
        </w:tabs>
        <w:ind w:left="1080"/>
      </w:pPr>
      <w:r>
        <w:t xml:space="preserve">to maintain public and site safety on a TO’s Transmission System; and </w:t>
      </w:r>
    </w:p>
    <w:p w14:paraId="18EB9030" w14:textId="77777777" w:rsidR="00283C9B" w:rsidRDefault="00283C9B" w:rsidP="00283C9B">
      <w:pPr>
        <w:pStyle w:val="Heading3"/>
        <w:keepLines/>
        <w:numPr>
          <w:ilvl w:val="0"/>
          <w:numId w:val="5"/>
        </w:numPr>
        <w:tabs>
          <w:tab w:val="clear" w:pos="360"/>
          <w:tab w:val="num" w:pos="1080"/>
        </w:tabs>
        <w:ind w:left="1080"/>
      </w:pPr>
      <w:r>
        <w:t>to ensure appropriate actions are taken in response to safety information received regarding a TO’s Transmission System.</w:t>
      </w:r>
    </w:p>
    <w:p w14:paraId="200741F4" w14:textId="77777777" w:rsidR="00283C9B" w:rsidRDefault="00283C9B">
      <w:pPr>
        <w:keepNext/>
        <w:keepLines/>
      </w:pPr>
    </w:p>
    <w:p w14:paraId="5179F02D" w14:textId="77777777" w:rsidR="00283C9B" w:rsidRDefault="00283C9B">
      <w:pPr>
        <w:pStyle w:val="Heading3"/>
        <w:keepLines/>
        <w:tabs>
          <w:tab w:val="clear" w:pos="0"/>
          <w:tab w:val="left" w:pos="709"/>
        </w:tabs>
        <w:ind w:left="709" w:hanging="709"/>
      </w:pPr>
      <w:r>
        <w:t xml:space="preserve">The following are outside the scope of this document: </w:t>
      </w:r>
    </w:p>
    <w:p w14:paraId="4DFFD393" w14:textId="77777777" w:rsidR="00283C9B" w:rsidRDefault="00283C9B">
      <w:pPr>
        <w:pStyle w:val="Heading3"/>
        <w:keepLines/>
        <w:numPr>
          <w:ilvl w:val="0"/>
          <w:numId w:val="0"/>
        </w:numPr>
      </w:pPr>
    </w:p>
    <w:p w14:paraId="6A649773" w14:textId="77777777" w:rsidR="00283C9B" w:rsidRDefault="00283C9B" w:rsidP="00283C9B">
      <w:pPr>
        <w:pStyle w:val="Heading3"/>
        <w:keepLines/>
        <w:numPr>
          <w:ilvl w:val="0"/>
          <w:numId w:val="3"/>
        </w:numPr>
        <w:tabs>
          <w:tab w:val="clear" w:pos="360"/>
          <w:tab w:val="num" w:pos="1080"/>
        </w:tabs>
        <w:ind w:left="1080"/>
      </w:pPr>
      <w:r>
        <w:t xml:space="preserve">the application of safety measures for TO circuits released from service by a Transmission Status Certificate, which rests with the relevant TO and Users; and </w:t>
      </w:r>
    </w:p>
    <w:p w14:paraId="301309F2" w14:textId="7115754C" w:rsidR="00283C9B" w:rsidRDefault="00283C9B" w:rsidP="00283C9B">
      <w:pPr>
        <w:pStyle w:val="Heading3"/>
        <w:keepLines/>
        <w:numPr>
          <w:ilvl w:val="0"/>
          <w:numId w:val="3"/>
        </w:numPr>
        <w:tabs>
          <w:tab w:val="clear" w:pos="360"/>
          <w:tab w:val="num" w:pos="1080"/>
        </w:tabs>
        <w:ind w:left="1080"/>
      </w:pPr>
      <w:r>
        <w:t xml:space="preserve">the arrangements necessary between </w:t>
      </w:r>
      <w:r w:rsidR="0099583A">
        <w:t>The Company</w:t>
      </w:r>
      <w:r>
        <w:t xml:space="preserve"> and each TO </w:t>
      </w:r>
      <w:proofErr w:type="spellStart"/>
      <w:r>
        <w:t>to</w:t>
      </w:r>
      <w:proofErr w:type="spellEnd"/>
      <w:r>
        <w:t xml:space="preserve"> ensure the User compliance regarding safety matters, including Users’ Grid Code obligations.</w:t>
      </w:r>
    </w:p>
    <w:p w14:paraId="6571435B" w14:textId="77777777" w:rsidR="00283C9B" w:rsidRDefault="00283C9B">
      <w:pPr>
        <w:pStyle w:val="Heading3"/>
        <w:keepLines/>
        <w:numPr>
          <w:ilvl w:val="0"/>
          <w:numId w:val="0"/>
        </w:numPr>
      </w:pPr>
    </w:p>
    <w:p w14:paraId="4531EDF9" w14:textId="5F41EA5B" w:rsidR="00283C9B" w:rsidRDefault="0099583A">
      <w:pPr>
        <w:pStyle w:val="Heading3"/>
        <w:keepLines/>
        <w:tabs>
          <w:tab w:val="clear" w:pos="0"/>
          <w:tab w:val="num" w:pos="709"/>
        </w:tabs>
        <w:ind w:left="709" w:hanging="709"/>
      </w:pPr>
      <w:r>
        <w:t>The Company</w:t>
      </w:r>
      <w:r w:rsidR="00283C9B">
        <w:t xml:space="preserve"> and each TO recognise that safety is of paramount importance and that all decisions and actions shall be taken in light of this.</w:t>
      </w:r>
    </w:p>
    <w:p w14:paraId="27834339" w14:textId="77777777" w:rsidR="00283C9B" w:rsidRDefault="00283C9B">
      <w:pPr>
        <w:keepNext/>
        <w:keepLines/>
      </w:pPr>
    </w:p>
    <w:p w14:paraId="71B6AC68" w14:textId="77777777" w:rsidR="00283C9B" w:rsidRDefault="00283C9B">
      <w:pPr>
        <w:pStyle w:val="Heading3"/>
        <w:keepLines/>
      </w:pPr>
      <w:r>
        <w:t>For the purposes of this document, the TOs are:</w:t>
      </w:r>
    </w:p>
    <w:p w14:paraId="080115A9" w14:textId="77777777" w:rsidR="00250841" w:rsidRDefault="00250841" w:rsidP="00283C9B">
      <w:pPr>
        <w:pStyle w:val="Heading3"/>
        <w:keepLines/>
        <w:numPr>
          <w:ilvl w:val="0"/>
          <w:numId w:val="4"/>
        </w:numPr>
        <w:tabs>
          <w:tab w:val="clear" w:pos="360"/>
          <w:tab w:val="num" w:pos="1080"/>
        </w:tabs>
        <w:ind w:left="1080"/>
      </w:pPr>
      <w:r>
        <w:t>NGET;</w:t>
      </w:r>
    </w:p>
    <w:p w14:paraId="2CA89BE2" w14:textId="045175B5" w:rsidR="00283C9B" w:rsidRDefault="00283C9B" w:rsidP="00283C9B">
      <w:pPr>
        <w:pStyle w:val="Heading3"/>
        <w:keepLines/>
        <w:numPr>
          <w:ilvl w:val="0"/>
          <w:numId w:val="4"/>
        </w:numPr>
        <w:tabs>
          <w:tab w:val="clear" w:pos="360"/>
          <w:tab w:val="num" w:pos="1080"/>
        </w:tabs>
        <w:ind w:left="1080"/>
      </w:pPr>
      <w:r>
        <w:t xml:space="preserve">SPT; </w:t>
      </w:r>
      <w:del w:id="1" w:author="Steve Baker [NESO]" w:date="2025-10-15T18:06:00Z" w16du:dateUtc="2025-10-15T17:06:00Z">
        <w:r w:rsidDel="0013648A">
          <w:delText>and</w:delText>
        </w:r>
      </w:del>
    </w:p>
    <w:p w14:paraId="5B70FC60" w14:textId="77777777" w:rsidR="003F7C2D" w:rsidRDefault="00283C9B" w:rsidP="00283C9B">
      <w:pPr>
        <w:pStyle w:val="Heading3"/>
        <w:keepLines/>
        <w:numPr>
          <w:ilvl w:val="0"/>
          <w:numId w:val="4"/>
        </w:numPr>
        <w:tabs>
          <w:tab w:val="clear" w:pos="360"/>
          <w:tab w:val="num" w:pos="1080"/>
        </w:tabs>
        <w:ind w:left="1080"/>
      </w:pPr>
      <w:r>
        <w:t>SHETL</w:t>
      </w:r>
    </w:p>
    <w:p w14:paraId="188ECF76" w14:textId="6EE150C8" w:rsidR="00283C9B" w:rsidRDefault="003F7C2D" w:rsidP="00283C9B">
      <w:pPr>
        <w:pStyle w:val="Heading3"/>
        <w:keepLines/>
        <w:numPr>
          <w:ilvl w:val="0"/>
          <w:numId w:val="4"/>
        </w:numPr>
        <w:tabs>
          <w:tab w:val="clear" w:pos="360"/>
          <w:tab w:val="num" w:pos="1080"/>
        </w:tabs>
        <w:ind w:left="1080"/>
        <w:rPr>
          <w:ins w:id="2" w:author="Steve Baker [NESO]" w:date="2025-10-15T18:05:00Z" w16du:dateUtc="2025-10-15T17:05:00Z"/>
        </w:rPr>
      </w:pPr>
      <w:r>
        <w:t xml:space="preserve">All Offshore Transmission Licence holders as appointed by </w:t>
      </w:r>
      <w:del w:id="3" w:author="Steve Baker [NESO]" w:date="2025-10-15T18:05:00Z" w16du:dateUtc="2025-10-15T17:05:00Z">
        <w:r w:rsidDel="0013648A">
          <w:delText>OFGEM</w:delText>
        </w:r>
      </w:del>
      <w:ins w:id="4" w:author="Steve Baker [NESO]" w:date="2025-10-15T18:05:00Z" w16du:dateUtc="2025-10-15T17:05:00Z">
        <w:r w:rsidR="0013648A">
          <w:t xml:space="preserve">Ofgem; and </w:t>
        </w:r>
      </w:ins>
    </w:p>
    <w:p w14:paraId="2BED49D7" w14:textId="4F77C914" w:rsidR="0013648A" w:rsidRPr="0013648A" w:rsidRDefault="0013648A" w:rsidP="0013648A">
      <w:pPr>
        <w:pStyle w:val="Heading3"/>
        <w:keepLines/>
        <w:numPr>
          <w:ilvl w:val="0"/>
          <w:numId w:val="4"/>
        </w:numPr>
        <w:tabs>
          <w:tab w:val="clear" w:pos="360"/>
          <w:tab w:val="num" w:pos="1080"/>
        </w:tabs>
        <w:ind w:left="1080"/>
      </w:pPr>
      <w:ins w:id="5" w:author="Steve Baker [NESO]" w:date="2025-10-15T18:05:00Z" w16du:dateUtc="2025-10-15T17:05:00Z">
        <w:r>
          <w:t>All Competitively Appointed Transmission Licence holders as appointed by Ofgem.</w:t>
        </w:r>
      </w:ins>
    </w:p>
    <w:p w14:paraId="39B99A84" w14:textId="77777777" w:rsidR="003F7C2D" w:rsidRDefault="003F7C2D" w:rsidP="003F7C2D"/>
    <w:p w14:paraId="206979B8" w14:textId="77777777" w:rsidR="003F7C2D" w:rsidRPr="003F7C2D" w:rsidRDefault="003F7C2D" w:rsidP="003F7C2D">
      <w:pPr>
        <w:ind w:left="720"/>
        <w:rPr>
          <w:rFonts w:ascii="Arial" w:hAnsi="Arial" w:cs="Arial"/>
        </w:rPr>
      </w:pPr>
      <w:r w:rsidRPr="003F7C2D">
        <w:rPr>
          <w:rFonts w:ascii="Arial" w:hAnsi="Arial" w:cs="Arial"/>
        </w:rPr>
        <w:t>In the event that specific conditions or exceptions are made in the document relating to an Onshore TO or Offshore TO these will be prefixed appropriately.</w:t>
      </w:r>
    </w:p>
    <w:p w14:paraId="096F516D" w14:textId="77777777" w:rsidR="003F7C2D" w:rsidRPr="003F7C2D" w:rsidRDefault="003F7C2D" w:rsidP="003F7C2D"/>
    <w:p w14:paraId="0E938450" w14:textId="77777777" w:rsidR="00283C9B" w:rsidRDefault="00283C9B">
      <w:pPr>
        <w:pStyle w:val="Heading3"/>
        <w:keepLines/>
        <w:numPr>
          <w:ilvl w:val="0"/>
          <w:numId w:val="0"/>
        </w:numPr>
      </w:pPr>
    </w:p>
    <w:p w14:paraId="4C47B000" w14:textId="77777777" w:rsidR="00283C9B" w:rsidRDefault="00283C9B">
      <w:pPr>
        <w:pStyle w:val="Heading3"/>
        <w:keepLines/>
        <w:numPr>
          <w:ilvl w:val="0"/>
          <w:numId w:val="0"/>
        </w:numPr>
      </w:pPr>
    </w:p>
    <w:p w14:paraId="7537E004" w14:textId="77777777" w:rsidR="00283C9B" w:rsidRDefault="00283C9B">
      <w:pPr>
        <w:pStyle w:val="Heading2"/>
        <w:keepLines/>
      </w:pPr>
      <w:r>
        <w:t>Objectives</w:t>
      </w:r>
    </w:p>
    <w:p w14:paraId="7B99E87E" w14:textId="77777777" w:rsidR="00283C9B" w:rsidRDefault="00283C9B">
      <w:pPr>
        <w:pStyle w:val="Title"/>
        <w:keepNext/>
        <w:keepLines/>
        <w:jc w:val="left"/>
        <w:rPr>
          <w:u w:val="none"/>
        </w:rPr>
      </w:pPr>
    </w:p>
    <w:p w14:paraId="5A793178" w14:textId="7EC887BC" w:rsidR="00283C9B" w:rsidRDefault="00557E77" w:rsidP="39ED6575">
      <w:pPr>
        <w:pStyle w:val="Heading3"/>
        <w:keepLines/>
        <w:tabs>
          <w:tab w:val="num" w:pos="709"/>
        </w:tabs>
        <w:ind w:left="709" w:hanging="709"/>
      </w:pPr>
      <w:r>
        <w:t xml:space="preserve">The objective of STCP 09-2 is </w:t>
      </w:r>
      <w:r w:rsidR="00283C9B">
        <w:t xml:space="preserve"> to outline the roles and responsibilities of </w:t>
      </w:r>
      <w:r w:rsidR="0099583A">
        <w:t>The Company</w:t>
      </w:r>
      <w:r w:rsidR="00283C9B">
        <w:t xml:space="preserve"> and each TO for the management of public and site safety, including those required for:</w:t>
      </w:r>
    </w:p>
    <w:p w14:paraId="766BA0A2" w14:textId="77777777" w:rsidR="00283C9B" w:rsidRDefault="00283C9B">
      <w:pPr>
        <w:pStyle w:val="Heading3"/>
        <w:keepLines/>
        <w:numPr>
          <w:ilvl w:val="0"/>
          <w:numId w:val="0"/>
        </w:numPr>
      </w:pPr>
    </w:p>
    <w:p w14:paraId="19FE511A" w14:textId="77777777" w:rsidR="00283C9B" w:rsidRDefault="00283C9B" w:rsidP="00283C9B">
      <w:pPr>
        <w:pStyle w:val="Heading3"/>
        <w:keepLines/>
        <w:numPr>
          <w:ilvl w:val="0"/>
          <w:numId w:val="2"/>
        </w:numPr>
        <w:tabs>
          <w:tab w:val="clear" w:pos="360"/>
          <w:tab w:val="num" w:pos="1080"/>
        </w:tabs>
        <w:ind w:left="1080"/>
      </w:pPr>
      <w:r>
        <w:t>safeguarding life;</w:t>
      </w:r>
    </w:p>
    <w:p w14:paraId="4C7A1BCD" w14:textId="77777777" w:rsidR="00283C9B" w:rsidRDefault="00283C9B" w:rsidP="00283C9B">
      <w:pPr>
        <w:pStyle w:val="Heading3"/>
        <w:keepLines/>
        <w:numPr>
          <w:ilvl w:val="0"/>
          <w:numId w:val="2"/>
        </w:numPr>
        <w:tabs>
          <w:tab w:val="clear" w:pos="360"/>
          <w:tab w:val="num" w:pos="1080"/>
        </w:tabs>
        <w:ind w:left="1080"/>
      </w:pPr>
      <w:r>
        <w:t>communications with the public;</w:t>
      </w:r>
    </w:p>
    <w:p w14:paraId="03895AA6" w14:textId="77777777" w:rsidR="00283C9B" w:rsidRDefault="00283C9B" w:rsidP="00283C9B">
      <w:pPr>
        <w:pStyle w:val="Heading3"/>
        <w:keepLines/>
        <w:numPr>
          <w:ilvl w:val="0"/>
          <w:numId w:val="2"/>
        </w:numPr>
        <w:tabs>
          <w:tab w:val="clear" w:pos="360"/>
          <w:tab w:val="num" w:pos="1080"/>
        </w:tabs>
        <w:ind w:left="1080"/>
      </w:pPr>
      <w:r>
        <w:t>communications with the emergency services;</w:t>
      </w:r>
    </w:p>
    <w:p w14:paraId="4767373F" w14:textId="77777777" w:rsidR="00283C9B" w:rsidRDefault="00283C9B" w:rsidP="00283C9B">
      <w:pPr>
        <w:pStyle w:val="Heading3"/>
        <w:keepLines/>
        <w:numPr>
          <w:ilvl w:val="0"/>
          <w:numId w:val="2"/>
        </w:numPr>
        <w:tabs>
          <w:tab w:val="clear" w:pos="360"/>
          <w:tab w:val="num" w:pos="1080"/>
        </w:tabs>
        <w:ind w:left="1080"/>
      </w:pPr>
      <w:r>
        <w:t>communications with TO staff and contractors;</w:t>
      </w:r>
    </w:p>
    <w:p w14:paraId="5DBF346A" w14:textId="77777777" w:rsidR="00283C9B" w:rsidRDefault="00283C9B" w:rsidP="00283C9B">
      <w:pPr>
        <w:pStyle w:val="Heading3"/>
        <w:keepLines/>
        <w:numPr>
          <w:ilvl w:val="0"/>
          <w:numId w:val="2"/>
        </w:numPr>
        <w:tabs>
          <w:tab w:val="clear" w:pos="360"/>
          <w:tab w:val="num" w:pos="1080"/>
        </w:tabs>
        <w:ind w:left="1080"/>
      </w:pPr>
      <w:r>
        <w:t>re-energisation policy;</w:t>
      </w:r>
    </w:p>
    <w:p w14:paraId="0B4AC01F" w14:textId="77777777" w:rsidR="00283C9B" w:rsidRDefault="00283C9B" w:rsidP="00283C9B">
      <w:pPr>
        <w:pStyle w:val="Heading3"/>
        <w:keepLines/>
        <w:numPr>
          <w:ilvl w:val="0"/>
          <w:numId w:val="2"/>
        </w:numPr>
        <w:tabs>
          <w:tab w:val="clear" w:pos="360"/>
          <w:tab w:val="num" w:pos="1080"/>
        </w:tabs>
        <w:ind w:left="1080"/>
      </w:pPr>
      <w:r>
        <w:t>site safety;</w:t>
      </w:r>
    </w:p>
    <w:p w14:paraId="4DB9112B" w14:textId="77777777" w:rsidR="00283C9B" w:rsidRDefault="00283C9B" w:rsidP="00283C9B">
      <w:pPr>
        <w:pStyle w:val="Heading3"/>
        <w:keepLines/>
        <w:numPr>
          <w:ilvl w:val="0"/>
          <w:numId w:val="2"/>
        </w:numPr>
        <w:tabs>
          <w:tab w:val="clear" w:pos="360"/>
          <w:tab w:val="num" w:pos="1080"/>
        </w:tabs>
        <w:ind w:left="1080"/>
      </w:pPr>
      <w:r>
        <w:t>potential switchgear over-stressing; and</w:t>
      </w:r>
    </w:p>
    <w:p w14:paraId="4FD48965" w14:textId="77777777" w:rsidR="00283C9B" w:rsidRDefault="00283C9B" w:rsidP="00283C9B">
      <w:pPr>
        <w:pStyle w:val="Heading3"/>
        <w:keepLines/>
        <w:numPr>
          <w:ilvl w:val="0"/>
          <w:numId w:val="2"/>
        </w:numPr>
        <w:tabs>
          <w:tab w:val="clear" w:pos="360"/>
          <w:tab w:val="num" w:pos="1080"/>
        </w:tabs>
        <w:ind w:left="1080"/>
      </w:pPr>
      <w:r>
        <w:t>the number of circuit breaker operations permissible before maintenance.</w:t>
      </w:r>
    </w:p>
    <w:p w14:paraId="27A7BB50" w14:textId="77777777" w:rsidR="00283C9B" w:rsidRDefault="00283C9B">
      <w:pPr>
        <w:keepNext/>
        <w:keepLines/>
      </w:pPr>
    </w:p>
    <w:p w14:paraId="68C9BACF" w14:textId="77777777" w:rsidR="00283C9B" w:rsidRDefault="00283C9B">
      <w:pPr>
        <w:keepNext/>
        <w:keepLines/>
      </w:pPr>
    </w:p>
    <w:p w14:paraId="1E1093BC" w14:textId="77777777" w:rsidR="00283C9B" w:rsidRDefault="00283C9B">
      <w:pPr>
        <w:pStyle w:val="Heading1"/>
      </w:pPr>
      <w:r>
        <w:t>Key Definitions</w:t>
      </w:r>
    </w:p>
    <w:p w14:paraId="7D00426C" w14:textId="77777777" w:rsidR="00283C9B" w:rsidRDefault="00283C9B"/>
    <w:p w14:paraId="0E01331B" w14:textId="77777777" w:rsidR="00283C9B" w:rsidRDefault="00283C9B">
      <w:pPr>
        <w:pStyle w:val="Heading2"/>
      </w:pPr>
      <w:r>
        <w:t>For the purposes of STCP09-2 (Public and Site Safety):</w:t>
      </w:r>
    </w:p>
    <w:p w14:paraId="5F124EAD" w14:textId="77777777" w:rsidR="00283C9B" w:rsidRDefault="00283C9B"/>
    <w:p w14:paraId="5C6121B5" w14:textId="77777777" w:rsidR="00283C9B" w:rsidRDefault="00283C9B">
      <w:pPr>
        <w:pStyle w:val="Heading3"/>
        <w:tabs>
          <w:tab w:val="clear" w:pos="0"/>
          <w:tab w:val="num" w:pos="851"/>
        </w:tabs>
        <w:ind w:left="851" w:hanging="851"/>
      </w:pPr>
      <w:r>
        <w:rPr>
          <w:b/>
          <w:bCs/>
        </w:rPr>
        <w:t>Event</w:t>
      </w:r>
      <w:r>
        <w:t xml:space="preserve"> and </w:t>
      </w:r>
      <w:r>
        <w:rPr>
          <w:b/>
          <w:bCs/>
        </w:rPr>
        <w:t>Safety Rules</w:t>
      </w:r>
      <w:r>
        <w:t xml:space="preserve"> are as defined in the Grid Code as at the Code Effective Date and for the purposes of this STCP only, not as defined in the STC.</w:t>
      </w:r>
    </w:p>
    <w:p w14:paraId="1556F4F3" w14:textId="77777777" w:rsidR="00283C9B" w:rsidRDefault="00283C9B">
      <w:pPr>
        <w:pStyle w:val="Heading1"/>
        <w:keepLines/>
        <w:numPr>
          <w:ilvl w:val="0"/>
          <w:numId w:val="0"/>
        </w:numPr>
      </w:pPr>
    </w:p>
    <w:p w14:paraId="43FFB9BC" w14:textId="77777777" w:rsidR="00283C9B" w:rsidRDefault="00283C9B"/>
    <w:p w14:paraId="4485489F" w14:textId="77777777" w:rsidR="00283C9B" w:rsidRDefault="00283C9B">
      <w:pPr>
        <w:pStyle w:val="Heading1"/>
        <w:keepLines/>
      </w:pPr>
      <w:r>
        <w:t>Public and Site Safety</w:t>
      </w:r>
    </w:p>
    <w:p w14:paraId="483FE81C" w14:textId="77777777" w:rsidR="00283C9B" w:rsidRDefault="00283C9B">
      <w:pPr>
        <w:pStyle w:val="Title"/>
        <w:keepNext/>
        <w:keepLines/>
        <w:jc w:val="left"/>
        <w:rPr>
          <w:snapToGrid w:val="0"/>
          <w:u w:val="none"/>
        </w:rPr>
      </w:pPr>
    </w:p>
    <w:p w14:paraId="56B846AC" w14:textId="77777777" w:rsidR="00283C9B" w:rsidRDefault="00283C9B">
      <w:pPr>
        <w:pStyle w:val="Heading2"/>
        <w:keepLines/>
        <w:rPr>
          <w:i w:val="0"/>
        </w:rPr>
      </w:pPr>
      <w:r>
        <w:rPr>
          <w:snapToGrid w:val="0"/>
        </w:rPr>
        <w:t>Safeguarding Life</w:t>
      </w:r>
    </w:p>
    <w:p w14:paraId="767C1FC7" w14:textId="77777777" w:rsidR="00283C9B" w:rsidRDefault="00283C9B">
      <w:pPr>
        <w:pStyle w:val="Heading3"/>
        <w:keepLines/>
        <w:numPr>
          <w:ilvl w:val="0"/>
          <w:numId w:val="0"/>
        </w:numPr>
        <w:rPr>
          <w:snapToGrid w:val="0"/>
        </w:rPr>
      </w:pPr>
    </w:p>
    <w:p w14:paraId="12DC19B2" w14:textId="77777777" w:rsidR="00283C9B" w:rsidRDefault="00283C9B">
      <w:pPr>
        <w:pStyle w:val="Heading3"/>
        <w:keepLines/>
        <w:tabs>
          <w:tab w:val="clear" w:pos="0"/>
          <w:tab w:val="num" w:pos="709"/>
        </w:tabs>
        <w:ind w:left="709" w:hanging="709"/>
      </w:pPr>
      <w:r>
        <w:t>Upon receipt of a communication concerning site or public safety within their licensed area, a TO shall follow its risk assessment processes, operational procedures and guidelines to decide and, where appropriate, implement actions required to ensure and/or maintain acceptable levels of safety as far as reasonably practicable.</w:t>
      </w:r>
    </w:p>
    <w:p w14:paraId="20D273A5" w14:textId="77777777" w:rsidR="00283C9B" w:rsidRDefault="00283C9B">
      <w:pPr>
        <w:pStyle w:val="Heading3"/>
        <w:keepLines/>
        <w:numPr>
          <w:ilvl w:val="0"/>
          <w:numId w:val="0"/>
        </w:numPr>
      </w:pPr>
    </w:p>
    <w:p w14:paraId="44AB3A56" w14:textId="6E0C3FF7" w:rsidR="00283C9B" w:rsidRDefault="00283C9B">
      <w:pPr>
        <w:pStyle w:val="Heading3"/>
        <w:keepLines/>
        <w:tabs>
          <w:tab w:val="clear" w:pos="0"/>
          <w:tab w:val="num" w:pos="709"/>
        </w:tabs>
        <w:ind w:left="709" w:hanging="709"/>
      </w:pPr>
      <w:r>
        <w:rPr>
          <w:snapToGrid w:val="0"/>
        </w:rPr>
        <w:t xml:space="preserve">When immediate action is required to safeguard life, Plant and/or Apparatus a TO may de-energise the necessary Plant and/or Apparatus without reference to </w:t>
      </w:r>
      <w:r w:rsidR="0099583A">
        <w:rPr>
          <w:snapToGrid w:val="0"/>
        </w:rPr>
        <w:t>The Company</w:t>
      </w:r>
      <w:r>
        <w:rPr>
          <w:snapToGrid w:val="0"/>
        </w:rPr>
        <w:t xml:space="preserve"> or Users even if the de-energisation of such Plant and/or Apparatus will result in the loss of generation and/or Demand. </w:t>
      </w:r>
    </w:p>
    <w:p w14:paraId="77E9D453" w14:textId="77777777" w:rsidR="00283C9B" w:rsidRDefault="00283C9B">
      <w:pPr>
        <w:pStyle w:val="Heading3"/>
        <w:keepLines/>
        <w:numPr>
          <w:ilvl w:val="0"/>
          <w:numId w:val="0"/>
        </w:numPr>
      </w:pPr>
    </w:p>
    <w:p w14:paraId="6083613F" w14:textId="66FECC8E" w:rsidR="00283C9B" w:rsidRDefault="00283C9B">
      <w:pPr>
        <w:pStyle w:val="Heading3"/>
        <w:keepLines/>
        <w:tabs>
          <w:tab w:val="clear" w:pos="0"/>
          <w:tab w:val="num" w:pos="709"/>
        </w:tabs>
        <w:ind w:left="709" w:hanging="709"/>
        <w:rPr>
          <w:snapToGrid w:val="0"/>
        </w:rPr>
      </w:pPr>
      <w:r>
        <w:rPr>
          <w:snapToGrid w:val="0"/>
        </w:rPr>
        <w:t xml:space="preserve">When requested by </w:t>
      </w:r>
      <w:r w:rsidR="006B2240">
        <w:rPr>
          <w:snapToGrid w:val="0"/>
        </w:rPr>
        <w:t xml:space="preserve">a </w:t>
      </w:r>
      <w:r>
        <w:rPr>
          <w:snapToGrid w:val="0"/>
        </w:rPr>
        <w:t xml:space="preserve">User to carry out an immediate action to de-energise User controlled plant in order to safeguard life, Plant and/or Apparatus a TO may operate the necessary Plant and/or Apparatus without reference to </w:t>
      </w:r>
      <w:r w:rsidR="0099583A">
        <w:rPr>
          <w:snapToGrid w:val="0"/>
        </w:rPr>
        <w:t>The Company</w:t>
      </w:r>
      <w:r>
        <w:rPr>
          <w:snapToGrid w:val="0"/>
        </w:rPr>
        <w:t xml:space="preserve"> or another User even if the de-energisation of such Plant and/or Apparatus will result in the loss of generation and/or Demand.  </w:t>
      </w:r>
    </w:p>
    <w:p w14:paraId="2B3699B6" w14:textId="77777777" w:rsidR="00283C9B" w:rsidRDefault="00283C9B">
      <w:pPr>
        <w:pStyle w:val="Heading3"/>
        <w:keepLines/>
        <w:numPr>
          <w:ilvl w:val="0"/>
          <w:numId w:val="0"/>
        </w:numPr>
        <w:rPr>
          <w:snapToGrid w:val="0"/>
        </w:rPr>
      </w:pPr>
    </w:p>
    <w:p w14:paraId="68B39D34" w14:textId="3AF897E2" w:rsidR="00283C9B" w:rsidRDefault="00283C9B">
      <w:pPr>
        <w:pStyle w:val="Heading3"/>
        <w:keepLines/>
        <w:tabs>
          <w:tab w:val="clear" w:pos="0"/>
          <w:tab w:val="num" w:pos="709"/>
        </w:tabs>
        <w:ind w:left="709" w:hanging="709"/>
        <w:rPr>
          <w:snapToGrid w:val="0"/>
        </w:rPr>
      </w:pPr>
      <w:r>
        <w:rPr>
          <w:snapToGrid w:val="0"/>
        </w:rPr>
        <w:t xml:space="preserve">Where any actions identified pursuant to section 3.1.2 or 3.1.3 would, if implemented, result in the TO’s Transmission System operating outside of the relevant security standards, then the TO shall wherever practicable, liaise with </w:t>
      </w:r>
      <w:r w:rsidR="0099583A">
        <w:rPr>
          <w:snapToGrid w:val="0"/>
        </w:rPr>
        <w:t>The Company</w:t>
      </w:r>
      <w:r>
        <w:rPr>
          <w:snapToGrid w:val="0"/>
        </w:rPr>
        <w:t xml:space="preserve"> as part of the risk assessment process before implementing such actions. The risk assessment process should </w:t>
      </w:r>
      <w:proofErr w:type="gramStart"/>
      <w:r>
        <w:rPr>
          <w:snapToGrid w:val="0"/>
        </w:rPr>
        <w:t>take into account</w:t>
      </w:r>
      <w:proofErr w:type="gramEnd"/>
      <w:r>
        <w:rPr>
          <w:snapToGrid w:val="0"/>
        </w:rPr>
        <w:t xml:space="preserve"> the potential wider safety and system impacts of these actions. For the avoidance of doubt, this does not preclude the TO from switching TO Plant and/or Apparatus out of service in order to safeguard life, Plant and/or Apparatus without the agreement of </w:t>
      </w:r>
      <w:r w:rsidR="0099583A">
        <w:rPr>
          <w:snapToGrid w:val="0"/>
        </w:rPr>
        <w:t>The Company</w:t>
      </w:r>
      <w:r>
        <w:rPr>
          <w:snapToGrid w:val="0"/>
        </w:rPr>
        <w:t xml:space="preserve">. </w:t>
      </w:r>
    </w:p>
    <w:p w14:paraId="4DA2B5AC" w14:textId="77777777" w:rsidR="00283C9B" w:rsidRDefault="00283C9B"/>
    <w:p w14:paraId="762062E5" w14:textId="4C9E5CD2" w:rsidR="00283C9B" w:rsidRDefault="00283C9B">
      <w:pPr>
        <w:pStyle w:val="Heading3"/>
        <w:keepLines/>
        <w:tabs>
          <w:tab w:val="clear" w:pos="0"/>
          <w:tab w:val="num" w:pos="709"/>
        </w:tabs>
        <w:ind w:left="709" w:hanging="709"/>
        <w:rPr>
          <w:snapToGrid w:val="0"/>
        </w:rPr>
      </w:pPr>
      <w:r>
        <w:rPr>
          <w:snapToGrid w:val="0"/>
        </w:rPr>
        <w:t xml:space="preserve">A TO shall contact </w:t>
      </w:r>
      <w:r w:rsidR="0099583A">
        <w:rPr>
          <w:snapToGrid w:val="0"/>
        </w:rPr>
        <w:t>The Company</w:t>
      </w:r>
      <w:r>
        <w:rPr>
          <w:snapToGrid w:val="0"/>
        </w:rPr>
        <w:t xml:space="preserve"> without delay following any actions taken pursuant to section 3.1.2, section 3.1.3 or section 3.1.4.  Once contact is established with </w:t>
      </w:r>
      <w:r w:rsidR="0099583A">
        <w:rPr>
          <w:snapToGrid w:val="0"/>
        </w:rPr>
        <w:t>The Company</w:t>
      </w:r>
      <w:r>
        <w:rPr>
          <w:snapToGrid w:val="0"/>
        </w:rPr>
        <w:t xml:space="preserve">, the TO shall inform </w:t>
      </w:r>
      <w:r w:rsidR="0099583A">
        <w:rPr>
          <w:snapToGrid w:val="0"/>
        </w:rPr>
        <w:t>The Company</w:t>
      </w:r>
      <w:r>
        <w:rPr>
          <w:snapToGrid w:val="0"/>
        </w:rPr>
        <w:t xml:space="preserve"> of the relevant Event(s) and any actions taken pursuant to section 3.1.2, section 3.1.3 or section 3.1.4.  </w:t>
      </w:r>
      <w:r w:rsidR="0099583A">
        <w:rPr>
          <w:snapToGrid w:val="0"/>
        </w:rPr>
        <w:t>The Company</w:t>
      </w:r>
      <w:r>
        <w:rPr>
          <w:snapToGrid w:val="0"/>
        </w:rPr>
        <w:t xml:space="preserve"> and the TO shall then agree any further post Event actions where appropriate.  Following such consultation between </w:t>
      </w:r>
      <w:r w:rsidR="0099583A">
        <w:rPr>
          <w:snapToGrid w:val="0"/>
        </w:rPr>
        <w:t>The Company</w:t>
      </w:r>
      <w:r>
        <w:rPr>
          <w:snapToGrid w:val="0"/>
        </w:rPr>
        <w:t xml:space="preserve"> and the TO, </w:t>
      </w:r>
      <w:r w:rsidR="0099583A">
        <w:rPr>
          <w:snapToGrid w:val="0"/>
        </w:rPr>
        <w:t>The Company</w:t>
      </w:r>
      <w:r>
        <w:rPr>
          <w:snapToGrid w:val="0"/>
        </w:rPr>
        <w:t xml:space="preserve"> shall be responsible for any post Event liaison with Users, where appropriate, regarding the actions taken pursuant to section 3.1.2, section 3.1.3 or section 3.1.4.</w:t>
      </w:r>
    </w:p>
    <w:p w14:paraId="537EDC1C" w14:textId="77777777" w:rsidR="00283C9B" w:rsidRDefault="00283C9B"/>
    <w:p w14:paraId="44CEEDD2" w14:textId="448E4A2D" w:rsidR="00283C9B" w:rsidRDefault="00283C9B">
      <w:pPr>
        <w:pStyle w:val="Heading3"/>
        <w:keepLines/>
        <w:tabs>
          <w:tab w:val="clear" w:pos="0"/>
          <w:tab w:val="num" w:pos="709"/>
        </w:tabs>
        <w:ind w:left="709" w:hanging="709"/>
      </w:pPr>
      <w:r>
        <w:t xml:space="preserve">Where time allows liaison shall take place between a TO and </w:t>
      </w:r>
      <w:r w:rsidR="0099583A">
        <w:t>The Company</w:t>
      </w:r>
      <w:r>
        <w:t xml:space="preserve"> to discuss and agree any actions on that TO’s Transmission System required to safeguard life, Plant or Apparatus.  Such agreed actions shall be implemented in accordance </w:t>
      </w:r>
      <w:r w:rsidRPr="0047030B">
        <w:t xml:space="preserve">with STCP 01-1: Operational Switching.  </w:t>
      </w:r>
      <w:r w:rsidR="0099583A">
        <w:rPr>
          <w:color w:val="000000"/>
        </w:rPr>
        <w:t>The Company</w:t>
      </w:r>
      <w:r w:rsidRPr="0047030B">
        <w:rPr>
          <w:color w:val="000000"/>
        </w:rPr>
        <w:t xml:space="preserve"> will be responsible for liaising with Us</w:t>
      </w:r>
      <w:r>
        <w:rPr>
          <w:color w:val="000000"/>
        </w:rPr>
        <w:t xml:space="preserve">er(s), where applicable and where time allows, to mitigate the impact of any such actions upon User(s), before any release of TO Plant and/or Apparatus from operational service pursuant to this section 3.1.6. </w:t>
      </w:r>
      <w:r>
        <w:t xml:space="preserve"> </w:t>
      </w:r>
    </w:p>
    <w:p w14:paraId="51866E59" w14:textId="77777777" w:rsidR="00283C9B" w:rsidRDefault="00283C9B">
      <w:pPr>
        <w:pStyle w:val="Heading3"/>
        <w:keepLines/>
        <w:numPr>
          <w:ilvl w:val="0"/>
          <w:numId w:val="0"/>
        </w:numPr>
      </w:pPr>
    </w:p>
    <w:p w14:paraId="2D443D1A" w14:textId="77777777" w:rsidR="00283C9B" w:rsidRDefault="00283C9B">
      <w:pPr>
        <w:pStyle w:val="Heading2"/>
        <w:keepLines/>
      </w:pPr>
      <w:r>
        <w:t>Communications</w:t>
      </w:r>
    </w:p>
    <w:p w14:paraId="2DE8D015" w14:textId="77777777" w:rsidR="00283C9B" w:rsidRDefault="00283C9B">
      <w:pPr>
        <w:pStyle w:val="Heading3"/>
        <w:keepLines/>
        <w:numPr>
          <w:ilvl w:val="0"/>
          <w:numId w:val="0"/>
        </w:numPr>
      </w:pPr>
    </w:p>
    <w:p w14:paraId="578393F6" w14:textId="77777777" w:rsidR="00283C9B" w:rsidRDefault="00283C9B">
      <w:pPr>
        <w:pStyle w:val="Heading3"/>
        <w:keepLines/>
        <w:tabs>
          <w:tab w:val="clear" w:pos="0"/>
          <w:tab w:val="num" w:pos="709"/>
        </w:tabs>
        <w:ind w:left="709" w:hanging="709"/>
        <w:rPr>
          <w:color w:val="000000"/>
        </w:rPr>
      </w:pPr>
      <w:r>
        <w:t>Each TO is responsible for the management of all communications regarding public and site safety on the TO’s Transmission System between that TO and members of the public, the emergency services and local authorities</w:t>
      </w:r>
      <w:r>
        <w:rPr>
          <w:color w:val="000000"/>
        </w:rPr>
        <w:t>.  All public emergency calls shall be directed to the relevant TO call centre or TO control room as appropriate.</w:t>
      </w:r>
    </w:p>
    <w:p w14:paraId="6DD03881" w14:textId="77777777" w:rsidR="00283C9B" w:rsidRDefault="00283C9B"/>
    <w:p w14:paraId="68149B88" w14:textId="156344F3" w:rsidR="00283C9B" w:rsidRDefault="00283C9B">
      <w:pPr>
        <w:pStyle w:val="Heading3"/>
        <w:keepLines/>
        <w:tabs>
          <w:tab w:val="clear" w:pos="0"/>
          <w:tab w:val="num" w:pos="709"/>
        </w:tabs>
        <w:ind w:left="709" w:hanging="709"/>
        <w:rPr>
          <w:color w:val="000000"/>
        </w:rPr>
      </w:pPr>
      <w:r>
        <w:t xml:space="preserve">When </w:t>
      </w:r>
      <w:r w:rsidR="0099583A">
        <w:t>The Company</w:t>
      </w:r>
      <w:r>
        <w:t xml:space="preserve"> receives information that may have site or public safety implications on a TO’s Transmission System, </w:t>
      </w:r>
      <w:r w:rsidR="0099583A">
        <w:t>The Company</w:t>
      </w:r>
      <w:r>
        <w:t xml:space="preserve"> shall advise the relevant TO immediately.  For the avoidance of doubt, the relevant TO shall be responsible for the management of further communications where required regarding site or public safety following the notification of information pursuant to this section 3.2.2 by </w:t>
      </w:r>
      <w:r w:rsidR="0099583A">
        <w:t>The Company</w:t>
      </w:r>
      <w:r>
        <w:t xml:space="preserve"> to the relevant TO.</w:t>
      </w:r>
    </w:p>
    <w:p w14:paraId="799F952E" w14:textId="77777777" w:rsidR="00283C9B" w:rsidRDefault="00283C9B">
      <w:pPr>
        <w:pStyle w:val="Heading3"/>
        <w:keepLines/>
        <w:numPr>
          <w:ilvl w:val="0"/>
          <w:numId w:val="0"/>
        </w:numPr>
        <w:rPr>
          <w:color w:val="000000"/>
        </w:rPr>
      </w:pPr>
    </w:p>
    <w:p w14:paraId="7A2B11AC" w14:textId="77777777" w:rsidR="00283C9B" w:rsidRDefault="00283C9B">
      <w:pPr>
        <w:pStyle w:val="Heading3"/>
        <w:keepLines/>
        <w:tabs>
          <w:tab w:val="clear" w:pos="0"/>
          <w:tab w:val="num" w:pos="709"/>
        </w:tabs>
        <w:ind w:left="709" w:hanging="709"/>
        <w:rPr>
          <w:color w:val="000000"/>
        </w:rPr>
      </w:pPr>
      <w:r>
        <w:rPr>
          <w:color w:val="000000"/>
        </w:rPr>
        <w:t>When a TO receives information that may have site or public safety implications on another TO’s Transmission System, the TO shall advise the other TO immediately.  For the avoidance of doubt, the TO that owns the TO’s Transmission System impacted by the information relating to site or public safety shall be responsible for the management of further communications where required regarding site or public safety following the notification of information</w:t>
      </w:r>
      <w:r>
        <w:t xml:space="preserve"> pursuant to this section 3.2.3 by a TO </w:t>
      </w:r>
      <w:proofErr w:type="spellStart"/>
      <w:r>
        <w:t>to</w:t>
      </w:r>
      <w:proofErr w:type="spellEnd"/>
      <w:r>
        <w:t xml:space="preserve"> the other TO</w:t>
      </w:r>
      <w:r>
        <w:rPr>
          <w:color w:val="000000"/>
        </w:rPr>
        <w:t>.</w:t>
      </w:r>
    </w:p>
    <w:p w14:paraId="6151FF60" w14:textId="77777777" w:rsidR="00283C9B" w:rsidRDefault="00283C9B">
      <w:pPr>
        <w:pStyle w:val="Heading2"/>
        <w:keepLines/>
        <w:numPr>
          <w:ilvl w:val="0"/>
          <w:numId w:val="0"/>
        </w:numPr>
      </w:pPr>
    </w:p>
    <w:p w14:paraId="21BEE483" w14:textId="77777777" w:rsidR="00283C9B" w:rsidRDefault="00283C9B">
      <w:pPr>
        <w:pStyle w:val="Heading2"/>
        <w:keepLines/>
      </w:pPr>
      <w:r>
        <w:rPr>
          <w:snapToGrid w:val="0"/>
        </w:rPr>
        <w:t>Re-energisation Policy</w:t>
      </w:r>
    </w:p>
    <w:p w14:paraId="335138E0" w14:textId="77777777" w:rsidR="00283C9B" w:rsidRDefault="00283C9B">
      <w:pPr>
        <w:pStyle w:val="Heading3"/>
        <w:keepLines/>
        <w:numPr>
          <w:ilvl w:val="0"/>
          <w:numId w:val="0"/>
        </w:numPr>
      </w:pPr>
    </w:p>
    <w:p w14:paraId="4DFFC78F" w14:textId="36461071" w:rsidR="00283C9B" w:rsidRPr="00F25A78" w:rsidRDefault="00283C9B" w:rsidP="39ED6575">
      <w:pPr>
        <w:pStyle w:val="Heading3"/>
        <w:keepLines/>
        <w:tabs>
          <w:tab w:val="left" w:pos="709"/>
        </w:tabs>
        <w:ind w:left="709" w:hanging="709"/>
        <w:rPr>
          <w:snapToGrid w:val="0"/>
        </w:rPr>
      </w:pPr>
      <w:r w:rsidRPr="00204CF8">
        <w:rPr>
          <w:snapToGrid w:val="0"/>
        </w:rPr>
        <w:t>Following the automatic or manual de-energisation of a TO’s Plant and/or Apparatus the TO shall assess and determine the</w:t>
      </w:r>
      <w:r w:rsidRPr="00AE484E">
        <w:rPr>
          <w:snapToGrid w:val="0"/>
        </w:rPr>
        <w:t xml:space="preserve"> availability of such Plant and/or Apparatus in acco</w:t>
      </w:r>
      <w:r w:rsidRPr="007F7904">
        <w:rPr>
          <w:snapToGrid w:val="0"/>
        </w:rPr>
        <w:t>rdance with the relevant TO policy and procedures.  These TO policies and procedures are outlined in Appendix A of STCP 02-1: Alarm Event and Fault Management.</w:t>
      </w:r>
      <w:r w:rsidR="00204CF8" w:rsidRPr="007F7904">
        <w:rPr>
          <w:snapToGrid w:val="0"/>
        </w:rPr>
        <w:t xml:space="preserve"> </w:t>
      </w:r>
      <w:r w:rsidR="0099583A">
        <w:rPr>
          <w:snapToGrid w:val="0"/>
        </w:rPr>
        <w:t xml:space="preserve">The </w:t>
      </w:r>
      <w:proofErr w:type="gramStart"/>
      <w:r w:rsidR="0099583A">
        <w:rPr>
          <w:snapToGrid w:val="0"/>
        </w:rPr>
        <w:t>Company</w:t>
      </w:r>
      <w:r w:rsidR="00204CF8" w:rsidRPr="007F7904">
        <w:rPr>
          <w:snapToGrid w:val="0"/>
        </w:rPr>
        <w:t xml:space="preserve">, </w:t>
      </w:r>
      <w:r w:rsidR="00AA6341">
        <w:rPr>
          <w:snapToGrid w:val="0"/>
        </w:rPr>
        <w:t xml:space="preserve"> shall</w:t>
      </w:r>
      <w:proofErr w:type="gramEnd"/>
      <w:r w:rsidR="00CD530E">
        <w:rPr>
          <w:snapToGrid w:val="0"/>
        </w:rPr>
        <w:t xml:space="preserve"> </w:t>
      </w:r>
      <w:r w:rsidR="00204CF8" w:rsidRPr="007F7904">
        <w:rPr>
          <w:snapToGrid w:val="0"/>
        </w:rPr>
        <w:t xml:space="preserve">provide guidance </w:t>
      </w:r>
      <w:r w:rsidR="00B71BAD">
        <w:rPr>
          <w:snapToGrid w:val="0"/>
        </w:rPr>
        <w:t xml:space="preserve">to the TO </w:t>
      </w:r>
      <w:r w:rsidR="00204CF8" w:rsidRPr="007F7904">
        <w:rPr>
          <w:snapToGrid w:val="0"/>
        </w:rPr>
        <w:t>as to the risk</w:t>
      </w:r>
      <w:r w:rsidR="00204CF8" w:rsidRPr="00692298">
        <w:rPr>
          <w:snapToGrid w:val="0"/>
        </w:rPr>
        <w:t xml:space="preserve">s and implications </w:t>
      </w:r>
      <w:r w:rsidR="00AA6341">
        <w:rPr>
          <w:snapToGrid w:val="0"/>
        </w:rPr>
        <w:t xml:space="preserve">to the wider system </w:t>
      </w:r>
      <w:r w:rsidR="00204CF8" w:rsidRPr="00692298">
        <w:rPr>
          <w:snapToGrid w:val="0"/>
        </w:rPr>
        <w:t xml:space="preserve">of the circuit remaining out of service.  </w:t>
      </w:r>
    </w:p>
    <w:p w14:paraId="68979F26" w14:textId="77777777" w:rsidR="00283C9B" w:rsidRPr="0047030B" w:rsidRDefault="00283C9B">
      <w:pPr>
        <w:pStyle w:val="Heading3"/>
        <w:keepLines/>
        <w:numPr>
          <w:ilvl w:val="0"/>
          <w:numId w:val="0"/>
        </w:numPr>
      </w:pPr>
    </w:p>
    <w:p w14:paraId="1BC16BB8" w14:textId="2849C21B" w:rsidR="00283C9B" w:rsidRPr="0047030B" w:rsidRDefault="00283C9B">
      <w:pPr>
        <w:pStyle w:val="Heading3"/>
        <w:keepLines/>
        <w:tabs>
          <w:tab w:val="clear" w:pos="0"/>
          <w:tab w:val="num" w:pos="709"/>
        </w:tabs>
        <w:ind w:left="709" w:hanging="709"/>
      </w:pPr>
      <w:r w:rsidRPr="0047030B">
        <w:rPr>
          <w:snapToGrid w:val="0"/>
        </w:rPr>
        <w:t xml:space="preserve">When the TO determines that such de-energised Plant and/or Apparatus is available for re-energisation the TO shall inform </w:t>
      </w:r>
      <w:r w:rsidR="0099583A">
        <w:rPr>
          <w:snapToGrid w:val="0"/>
        </w:rPr>
        <w:t>The Company</w:t>
      </w:r>
      <w:r w:rsidRPr="0047030B">
        <w:rPr>
          <w:snapToGrid w:val="0"/>
        </w:rPr>
        <w:t xml:space="preserve"> as soon as reasonably practicable in accordance with STCP 02-1 Alarm and Event Management and STCP 04-4 Provision of Asset Operational Information.</w:t>
      </w:r>
    </w:p>
    <w:p w14:paraId="664E2F6F" w14:textId="77777777" w:rsidR="00283C9B" w:rsidRPr="0047030B" w:rsidRDefault="00283C9B">
      <w:pPr>
        <w:pStyle w:val="Heading3"/>
        <w:keepLines/>
        <w:numPr>
          <w:ilvl w:val="0"/>
          <w:numId w:val="0"/>
        </w:numPr>
      </w:pPr>
    </w:p>
    <w:p w14:paraId="607E9B00" w14:textId="77777777" w:rsidR="00283C9B" w:rsidRPr="0047030B" w:rsidRDefault="00283C9B">
      <w:pPr>
        <w:pStyle w:val="Heading2"/>
        <w:keepLines/>
      </w:pPr>
      <w:r w:rsidRPr="0047030B">
        <w:t>Site Safety</w:t>
      </w:r>
    </w:p>
    <w:p w14:paraId="740D3B7E" w14:textId="77777777" w:rsidR="00283C9B" w:rsidRPr="0047030B" w:rsidRDefault="00283C9B">
      <w:pPr>
        <w:pStyle w:val="Heading3"/>
        <w:keepLines/>
        <w:numPr>
          <w:ilvl w:val="0"/>
          <w:numId w:val="0"/>
        </w:numPr>
      </w:pPr>
    </w:p>
    <w:p w14:paraId="3AB05193" w14:textId="77777777" w:rsidR="00283C9B" w:rsidRPr="0047030B" w:rsidRDefault="00283C9B">
      <w:pPr>
        <w:pStyle w:val="Heading3"/>
        <w:keepLines/>
        <w:tabs>
          <w:tab w:val="clear" w:pos="0"/>
          <w:tab w:val="num" w:pos="709"/>
        </w:tabs>
        <w:ind w:left="709" w:hanging="709"/>
      </w:pPr>
      <w:r w:rsidRPr="0047030B">
        <w:t>All site safety issues other than those contained within STC Section C, Part One, Paragraph 6 are the responsibility of each TO</w:t>
      </w:r>
      <w:r w:rsidRPr="0047030B">
        <w:rPr>
          <w:color w:val="000000"/>
        </w:rPr>
        <w:t>.  Such site safety issues for which each TO is responsible include, but are not limited to:</w:t>
      </w:r>
    </w:p>
    <w:p w14:paraId="19365789" w14:textId="77777777" w:rsidR="00283C9B" w:rsidRPr="0047030B" w:rsidRDefault="00283C9B">
      <w:pPr>
        <w:pStyle w:val="Heading3"/>
        <w:keepLines/>
        <w:numPr>
          <w:ilvl w:val="0"/>
          <w:numId w:val="0"/>
        </w:numPr>
        <w:ind w:left="720"/>
      </w:pPr>
    </w:p>
    <w:p w14:paraId="54C8E228" w14:textId="77777777" w:rsidR="00283C9B" w:rsidRPr="0047030B" w:rsidRDefault="00283C9B" w:rsidP="00283C9B">
      <w:pPr>
        <w:pStyle w:val="Heading3"/>
        <w:keepLines/>
        <w:numPr>
          <w:ilvl w:val="0"/>
          <w:numId w:val="6"/>
        </w:numPr>
        <w:tabs>
          <w:tab w:val="clear" w:pos="360"/>
          <w:tab w:val="num" w:pos="1080"/>
        </w:tabs>
        <w:ind w:left="1080"/>
      </w:pPr>
      <w:r w:rsidRPr="0047030B">
        <w:rPr>
          <w:color w:val="000000"/>
        </w:rPr>
        <w:t>Safety Rules;</w:t>
      </w:r>
    </w:p>
    <w:p w14:paraId="39990BFF" w14:textId="77777777" w:rsidR="00283C9B" w:rsidRPr="0047030B" w:rsidRDefault="00283C9B" w:rsidP="00283C9B">
      <w:pPr>
        <w:pStyle w:val="Heading3"/>
        <w:keepLines/>
        <w:numPr>
          <w:ilvl w:val="0"/>
          <w:numId w:val="6"/>
        </w:numPr>
        <w:tabs>
          <w:tab w:val="clear" w:pos="360"/>
          <w:tab w:val="num" w:pos="1080"/>
        </w:tabs>
        <w:ind w:left="1080"/>
      </w:pPr>
      <w:r w:rsidRPr="0047030B">
        <w:rPr>
          <w:color w:val="000000"/>
        </w:rPr>
        <w:t xml:space="preserve">procedures relating to site safety issues; </w:t>
      </w:r>
    </w:p>
    <w:p w14:paraId="3F6E0BF4" w14:textId="77777777" w:rsidR="00283C9B" w:rsidRPr="0047030B" w:rsidRDefault="00283C9B" w:rsidP="00283C9B">
      <w:pPr>
        <w:pStyle w:val="Heading3"/>
        <w:keepLines/>
        <w:numPr>
          <w:ilvl w:val="0"/>
          <w:numId w:val="6"/>
        </w:numPr>
        <w:tabs>
          <w:tab w:val="clear" w:pos="360"/>
          <w:tab w:val="num" w:pos="1080"/>
        </w:tabs>
        <w:ind w:left="1080"/>
      </w:pPr>
      <w:r w:rsidRPr="0047030B">
        <w:rPr>
          <w:color w:val="000000"/>
        </w:rPr>
        <w:t xml:space="preserve">authorisations; and </w:t>
      </w:r>
    </w:p>
    <w:p w14:paraId="7BCD7311" w14:textId="77777777" w:rsidR="00283C9B" w:rsidRPr="0047030B" w:rsidRDefault="00283C9B" w:rsidP="00283C9B">
      <w:pPr>
        <w:pStyle w:val="Heading3"/>
        <w:keepLines/>
        <w:numPr>
          <w:ilvl w:val="0"/>
          <w:numId w:val="6"/>
        </w:numPr>
        <w:tabs>
          <w:tab w:val="clear" w:pos="360"/>
          <w:tab w:val="num" w:pos="1080"/>
        </w:tabs>
        <w:ind w:left="1080"/>
      </w:pPr>
      <w:r w:rsidRPr="0047030B">
        <w:rPr>
          <w:color w:val="000000"/>
        </w:rPr>
        <w:t>site access restrictions.</w:t>
      </w:r>
    </w:p>
    <w:p w14:paraId="13C454CE" w14:textId="77777777" w:rsidR="00283C9B" w:rsidRPr="0047030B" w:rsidRDefault="00283C9B">
      <w:pPr>
        <w:pStyle w:val="Heading3"/>
        <w:keepLines/>
        <w:numPr>
          <w:ilvl w:val="0"/>
          <w:numId w:val="0"/>
        </w:numPr>
      </w:pPr>
    </w:p>
    <w:p w14:paraId="6DF61F9A" w14:textId="4242A4D4" w:rsidR="00283C9B" w:rsidRPr="0047030B" w:rsidRDefault="00283C9B">
      <w:pPr>
        <w:pStyle w:val="Heading3"/>
        <w:keepLines/>
        <w:tabs>
          <w:tab w:val="clear" w:pos="0"/>
          <w:tab w:val="num" w:pos="709"/>
        </w:tabs>
        <w:ind w:left="709" w:hanging="709"/>
        <w:rPr>
          <w:color w:val="000000"/>
        </w:rPr>
      </w:pPr>
      <w:r w:rsidRPr="0047030B">
        <w:t>Each</w:t>
      </w:r>
      <w:r w:rsidRPr="0047030B">
        <w:rPr>
          <w:rFonts w:ascii="Times New Roman" w:hAnsi="Times New Roman"/>
        </w:rPr>
        <w:t xml:space="preserve"> </w:t>
      </w:r>
      <w:r w:rsidRPr="0047030B">
        <w:t xml:space="preserve">TO shall notify </w:t>
      </w:r>
      <w:r w:rsidR="0099583A">
        <w:t>The Company</w:t>
      </w:r>
      <w:r w:rsidRPr="0047030B">
        <w:t xml:space="preserve">, of all relevant safety bulletins, technical limitations, operational restrictions, special network arrangements or any other related document as appropriate at </w:t>
      </w:r>
      <w:r w:rsidRPr="0047030B">
        <w:rPr>
          <w:color w:val="000000"/>
        </w:rPr>
        <w:t>each site.</w:t>
      </w:r>
      <w:r w:rsidRPr="0047030B">
        <w:t xml:space="preserve"> </w:t>
      </w:r>
      <w:r w:rsidR="0099583A">
        <w:t>The Company</w:t>
      </w:r>
      <w:r w:rsidRPr="0047030B">
        <w:t xml:space="preserve"> and each TO shall ensure compliance with these notifications in the planning and instruction of actions in accordance with STCP 01-1: Operational Switching.</w:t>
      </w:r>
    </w:p>
    <w:p w14:paraId="16273CB3" w14:textId="77777777" w:rsidR="00283C9B" w:rsidRDefault="00283C9B">
      <w:pPr>
        <w:pStyle w:val="Heading3"/>
        <w:keepLines/>
        <w:numPr>
          <w:ilvl w:val="0"/>
          <w:numId w:val="0"/>
        </w:numPr>
      </w:pPr>
    </w:p>
    <w:p w14:paraId="7A506C46" w14:textId="38F17D2B" w:rsidR="00283C9B" w:rsidRDefault="0099583A" w:rsidP="39ED6575">
      <w:pPr>
        <w:pStyle w:val="Heading3"/>
        <w:tabs>
          <w:tab w:val="num" w:pos="709"/>
        </w:tabs>
        <w:ind w:left="709" w:hanging="709"/>
      </w:pPr>
      <w:r>
        <w:t>The Company</w:t>
      </w:r>
      <w:r w:rsidR="00283C9B">
        <w:t xml:space="preserve"> shall be responsible for ensuring that the </w:t>
      </w:r>
      <w:r w:rsidR="00043B6A">
        <w:t>National Electricity Transmission System</w:t>
      </w:r>
      <w:r w:rsidR="00283C9B">
        <w:t xml:space="preserve"> is operated in such a way that Plant and Apparatus is not operated or potentially (with respect to licence security standards) operated outside its TO specified (normal &amp; enhanced capability) rating. </w:t>
      </w:r>
      <w:r w:rsidR="00283C9B" w:rsidRPr="39ED6575">
        <w:rPr>
          <w:rStyle w:val="CommentReference"/>
          <w:sz w:val="20"/>
        </w:rPr>
        <w:t xml:space="preserve">The TO will support this process through the provision of the Services Capability Specification, changes to the Operational Capability Limits and </w:t>
      </w:r>
      <w:r w:rsidR="00283C9B" w:rsidRPr="39ED6575">
        <w:rPr>
          <w:lang w:val="en-US"/>
        </w:rPr>
        <w:t xml:space="preserve">other operational information known to the TO and agreed as relevant with </w:t>
      </w:r>
      <w:r w:rsidRPr="39ED6575">
        <w:rPr>
          <w:lang w:val="en-US"/>
        </w:rPr>
        <w:t>The Company</w:t>
      </w:r>
      <w:r w:rsidR="00283C9B" w:rsidRPr="39ED6575">
        <w:rPr>
          <w:lang w:val="en-US"/>
        </w:rPr>
        <w:t xml:space="preserve">. </w:t>
      </w:r>
    </w:p>
    <w:p w14:paraId="7A56C40B" w14:textId="77777777" w:rsidR="00283C9B" w:rsidRDefault="00283C9B">
      <w:pPr>
        <w:keepNext/>
        <w:keepLines/>
      </w:pPr>
    </w:p>
    <w:p w14:paraId="6DABDBB2" w14:textId="77777777" w:rsidR="00283C9B" w:rsidRDefault="00283C9B">
      <w:pPr>
        <w:pStyle w:val="Heading2"/>
        <w:keepLines/>
        <w:rPr>
          <w:rStyle w:val="CommentReference"/>
          <w:sz w:val="24"/>
        </w:rPr>
      </w:pPr>
      <w:r>
        <w:rPr>
          <w:rStyle w:val="CommentReference"/>
          <w:sz w:val="24"/>
        </w:rPr>
        <w:t>Switchgear</w:t>
      </w:r>
    </w:p>
    <w:p w14:paraId="751825AF" w14:textId="77777777" w:rsidR="00283C9B" w:rsidRDefault="00283C9B">
      <w:pPr>
        <w:pStyle w:val="Heading2"/>
        <w:keepLines/>
        <w:numPr>
          <w:ilvl w:val="0"/>
          <w:numId w:val="0"/>
        </w:numPr>
      </w:pPr>
    </w:p>
    <w:p w14:paraId="3A6AABAD" w14:textId="5B8EE8B1" w:rsidR="00283C9B" w:rsidRDefault="0099583A">
      <w:pPr>
        <w:pStyle w:val="Heading3"/>
        <w:keepLines/>
        <w:tabs>
          <w:tab w:val="clear" w:pos="0"/>
          <w:tab w:val="num" w:pos="709"/>
        </w:tabs>
        <w:ind w:left="709" w:hanging="709"/>
      </w:pPr>
      <w:r>
        <w:t>The Company</w:t>
      </w:r>
      <w:r w:rsidR="00283C9B">
        <w:t xml:space="preserve"> shall inform the relevant TO of any User’s permanent or temporary permission to operate that User’s switchgear in excess of its specified normal or enhanced capability rating as appropriate and of any restrictions or safety bulletins that shall be applied when operating that User’s switchgear in excess of its specified normal or enhanced capability rating.</w:t>
      </w:r>
    </w:p>
    <w:p w14:paraId="2948E47D" w14:textId="77777777" w:rsidR="00283C9B" w:rsidRDefault="00283C9B"/>
    <w:p w14:paraId="6C7264AD" w14:textId="77777777" w:rsidR="00283C9B" w:rsidRDefault="00283C9B">
      <w:pPr>
        <w:pStyle w:val="Heading2"/>
        <w:keepLines/>
      </w:pPr>
      <w:r>
        <w:t>Management of Fault Levels</w:t>
      </w:r>
    </w:p>
    <w:p w14:paraId="7B8D35CF" w14:textId="77777777" w:rsidR="00283C9B" w:rsidRDefault="00283C9B">
      <w:pPr>
        <w:autoSpaceDE w:val="0"/>
        <w:autoSpaceDN w:val="0"/>
        <w:adjustRightInd w:val="0"/>
        <w:rPr>
          <w:rFonts w:ascii="Arial" w:hAnsi="Arial" w:cs="Arial"/>
          <w:szCs w:val="24"/>
          <w:lang w:val="en-US"/>
        </w:rPr>
      </w:pPr>
    </w:p>
    <w:p w14:paraId="735634DE" w14:textId="77777777" w:rsidR="00283C9B" w:rsidRDefault="00283C9B">
      <w:pPr>
        <w:tabs>
          <w:tab w:val="left" w:pos="720"/>
        </w:tabs>
        <w:autoSpaceDE w:val="0"/>
        <w:autoSpaceDN w:val="0"/>
        <w:adjustRightInd w:val="0"/>
        <w:ind w:left="720" w:hanging="720"/>
        <w:rPr>
          <w:rFonts w:ascii="Arial" w:hAnsi="Arial" w:cs="Arial"/>
          <w:szCs w:val="24"/>
          <w:lang w:val="en-US"/>
        </w:rPr>
      </w:pPr>
      <w:r>
        <w:rPr>
          <w:rFonts w:ascii="Arial" w:hAnsi="Arial" w:cs="Arial"/>
          <w:szCs w:val="24"/>
          <w:lang w:val="en-US"/>
        </w:rPr>
        <w:t>3.6.1</w:t>
      </w:r>
      <w:r>
        <w:rPr>
          <w:rFonts w:ascii="Arial" w:hAnsi="Arial" w:cs="Arial"/>
          <w:szCs w:val="24"/>
          <w:lang w:val="en-US"/>
        </w:rPr>
        <w:tab/>
      </w:r>
      <w:r>
        <w:rPr>
          <w:rFonts w:ascii="Arial" w:hAnsi="Arial"/>
          <w:lang w:val="en-US"/>
        </w:rPr>
        <w:t>In assessing compliance of fault levels against the fault capabilities of breakers and substations the following conditions apply</w:t>
      </w:r>
    </w:p>
    <w:p w14:paraId="4D370D6D" w14:textId="77777777" w:rsidR="00283C9B" w:rsidRDefault="00283C9B">
      <w:pPr>
        <w:autoSpaceDE w:val="0"/>
        <w:autoSpaceDN w:val="0"/>
        <w:adjustRightInd w:val="0"/>
        <w:rPr>
          <w:rFonts w:ascii="Arial" w:hAnsi="Arial" w:cs="Arial"/>
          <w:szCs w:val="24"/>
          <w:lang w:val="en-US"/>
        </w:rPr>
      </w:pPr>
    </w:p>
    <w:p w14:paraId="540AF446" w14:textId="4F3B864F" w:rsidR="00283C9B" w:rsidRDefault="00283C9B">
      <w:pPr>
        <w:tabs>
          <w:tab w:val="left" w:pos="720"/>
        </w:tabs>
        <w:autoSpaceDE w:val="0"/>
        <w:autoSpaceDN w:val="0"/>
        <w:adjustRightInd w:val="0"/>
        <w:ind w:left="720" w:hanging="720"/>
        <w:jc w:val="both"/>
        <w:rPr>
          <w:rFonts w:ascii="Arial" w:hAnsi="Arial" w:cs="Arial"/>
          <w:szCs w:val="24"/>
          <w:lang w:val="en-US"/>
        </w:rPr>
      </w:pPr>
      <w:r>
        <w:rPr>
          <w:rFonts w:ascii="Arial" w:hAnsi="Arial" w:cs="Arial"/>
          <w:szCs w:val="24"/>
          <w:lang w:val="en-US"/>
        </w:rPr>
        <w:t>3.6.2</w:t>
      </w:r>
      <w:r>
        <w:rPr>
          <w:rFonts w:ascii="Arial" w:hAnsi="Arial" w:cs="Arial"/>
          <w:szCs w:val="24"/>
          <w:lang w:val="en-US"/>
        </w:rPr>
        <w:tab/>
      </w:r>
      <w:r w:rsidR="0099583A">
        <w:rPr>
          <w:rFonts w:ascii="Arial" w:hAnsi="Arial"/>
          <w:lang w:val="en-US"/>
        </w:rPr>
        <w:t>The Company</w:t>
      </w:r>
      <w:r>
        <w:rPr>
          <w:rFonts w:ascii="Arial" w:hAnsi="Arial"/>
          <w:lang w:val="en-US"/>
        </w:rPr>
        <w:t xml:space="preserve"> shall use Good Industry Practice in creating and running fault level studies in respect of the expected maximum fault levels on each TO Transmission System. These studies shall be carried out at least daily. The studies shall also be updated (applying Good Industry Practice) by </w:t>
      </w:r>
      <w:r w:rsidR="0099583A">
        <w:rPr>
          <w:rFonts w:ascii="Arial" w:hAnsi="Arial"/>
          <w:lang w:val="en-US"/>
        </w:rPr>
        <w:t>The Company</w:t>
      </w:r>
      <w:r>
        <w:rPr>
          <w:rFonts w:ascii="Arial" w:hAnsi="Arial"/>
          <w:lang w:val="en-US"/>
        </w:rPr>
        <w:t xml:space="preserve"> whenever the condition of, or the running arrangements of the </w:t>
      </w:r>
      <w:r w:rsidR="00043B6A">
        <w:rPr>
          <w:rFonts w:ascii="Arial" w:hAnsi="Arial"/>
          <w:lang w:val="en-US"/>
        </w:rPr>
        <w:t>National Electricity Transmission System</w:t>
      </w:r>
      <w:r>
        <w:rPr>
          <w:rFonts w:ascii="Arial" w:hAnsi="Arial"/>
          <w:lang w:val="en-US"/>
        </w:rPr>
        <w:t xml:space="preserve"> have changed such that the previous expected maximum fault levels on a TO Transmission System are no longer valid.</w:t>
      </w:r>
    </w:p>
    <w:p w14:paraId="434A0DED" w14:textId="77777777" w:rsidR="00283C9B" w:rsidRDefault="00283C9B">
      <w:pPr>
        <w:autoSpaceDE w:val="0"/>
        <w:autoSpaceDN w:val="0"/>
        <w:adjustRightInd w:val="0"/>
        <w:jc w:val="both"/>
        <w:rPr>
          <w:rFonts w:ascii="Arial" w:hAnsi="Arial" w:cs="Arial"/>
          <w:szCs w:val="24"/>
          <w:lang w:val="en-US"/>
        </w:rPr>
      </w:pPr>
    </w:p>
    <w:p w14:paraId="0B05178A" w14:textId="641410D4" w:rsidR="00283C9B" w:rsidRDefault="0099583A">
      <w:pPr>
        <w:numPr>
          <w:ilvl w:val="2"/>
          <w:numId w:val="8"/>
        </w:numPr>
        <w:autoSpaceDE w:val="0"/>
        <w:autoSpaceDN w:val="0"/>
        <w:adjustRightInd w:val="0"/>
        <w:jc w:val="both"/>
        <w:rPr>
          <w:rFonts w:ascii="Arial" w:hAnsi="Arial"/>
          <w:lang w:val="en-US"/>
        </w:rPr>
      </w:pPr>
      <w:r>
        <w:rPr>
          <w:rFonts w:ascii="Arial" w:hAnsi="Arial"/>
          <w:lang w:val="en-US"/>
        </w:rPr>
        <w:t>The Company</w:t>
      </w:r>
      <w:r w:rsidR="00283C9B">
        <w:rPr>
          <w:rFonts w:ascii="Arial" w:hAnsi="Arial"/>
          <w:lang w:val="en-US"/>
        </w:rPr>
        <w:t xml:space="preserve"> shall share the results of</w:t>
      </w:r>
      <w:r w:rsidR="00283C9B">
        <w:rPr>
          <w:rFonts w:ascii="Arial" w:hAnsi="Arial"/>
          <w:color w:val="FF0000"/>
          <w:lang w:val="en-US"/>
        </w:rPr>
        <w:t xml:space="preserve"> </w:t>
      </w:r>
      <w:r w:rsidR="00283C9B">
        <w:rPr>
          <w:rFonts w:ascii="Arial" w:hAnsi="Arial"/>
          <w:lang w:val="en-US"/>
        </w:rPr>
        <w:t xml:space="preserve">a daily peak study for each TO’s Transmission System </w:t>
      </w:r>
      <w:proofErr w:type="gramStart"/>
      <w:r w:rsidR="00283C9B">
        <w:rPr>
          <w:rFonts w:ascii="Arial" w:hAnsi="Arial"/>
          <w:lang w:val="en-US"/>
        </w:rPr>
        <w:t>on a daily basis</w:t>
      </w:r>
      <w:proofErr w:type="gramEnd"/>
      <w:r w:rsidR="00283C9B">
        <w:rPr>
          <w:rFonts w:ascii="Arial" w:hAnsi="Arial"/>
          <w:color w:val="FF0000"/>
          <w:lang w:val="en-US"/>
        </w:rPr>
        <w:t xml:space="preserve"> </w:t>
      </w:r>
      <w:r w:rsidR="00283C9B">
        <w:rPr>
          <w:rFonts w:ascii="Arial" w:hAnsi="Arial"/>
          <w:lang w:val="en-US"/>
        </w:rPr>
        <w:t xml:space="preserve">with the relevant TO. </w:t>
      </w:r>
      <w:r>
        <w:rPr>
          <w:rFonts w:ascii="Arial" w:hAnsi="Arial"/>
          <w:lang w:val="en-US"/>
        </w:rPr>
        <w:t>The Company</w:t>
      </w:r>
      <w:r w:rsidR="00283C9B">
        <w:rPr>
          <w:rFonts w:ascii="Arial" w:hAnsi="Arial"/>
          <w:lang w:val="en-US"/>
        </w:rPr>
        <w:t xml:space="preserve"> shall also share the results of any updated study whenever reasonably requested by a TO. Sharing of results will provide each TO with </w:t>
      </w:r>
      <w:r>
        <w:rPr>
          <w:rFonts w:ascii="Arial" w:hAnsi="Arial"/>
          <w:lang w:val="en-US"/>
        </w:rPr>
        <w:t>The Company</w:t>
      </w:r>
      <w:r w:rsidR="00283C9B">
        <w:rPr>
          <w:rFonts w:ascii="Arial" w:hAnsi="Arial"/>
          <w:lang w:val="en-US"/>
        </w:rPr>
        <w:t>’s expectation of fault levels and enable comparison with the TO’s own fault level calculations.</w:t>
      </w:r>
    </w:p>
    <w:p w14:paraId="5D64C5D3" w14:textId="77777777" w:rsidR="00283C9B" w:rsidRDefault="00283C9B">
      <w:pPr>
        <w:tabs>
          <w:tab w:val="left" w:pos="720"/>
        </w:tabs>
        <w:autoSpaceDE w:val="0"/>
        <w:autoSpaceDN w:val="0"/>
        <w:adjustRightInd w:val="0"/>
        <w:jc w:val="both"/>
        <w:rPr>
          <w:rFonts w:ascii="Arial" w:hAnsi="Arial"/>
          <w:lang w:val="en-US"/>
        </w:rPr>
      </w:pPr>
    </w:p>
    <w:p w14:paraId="7E060E6F" w14:textId="4C08BEFA" w:rsidR="00283C9B" w:rsidRDefault="00283C9B">
      <w:pPr>
        <w:numPr>
          <w:ilvl w:val="2"/>
          <w:numId w:val="8"/>
        </w:numPr>
        <w:autoSpaceDE w:val="0"/>
        <w:autoSpaceDN w:val="0"/>
        <w:adjustRightInd w:val="0"/>
        <w:jc w:val="both"/>
        <w:rPr>
          <w:rFonts w:ascii="Arial" w:hAnsi="Arial" w:cs="Arial"/>
          <w:szCs w:val="24"/>
          <w:lang w:val="en-US"/>
        </w:rPr>
      </w:pPr>
      <w:r>
        <w:rPr>
          <w:rFonts w:ascii="Arial" w:hAnsi="Arial" w:cs="Arial"/>
          <w:szCs w:val="24"/>
          <w:lang w:val="en-US"/>
        </w:rPr>
        <w:t xml:space="preserve">Under these conditions, the Parties agree that </w:t>
      </w:r>
      <w:r w:rsidR="0099583A">
        <w:rPr>
          <w:rFonts w:ascii="Arial" w:hAnsi="Arial" w:cs="Arial"/>
          <w:szCs w:val="24"/>
          <w:lang w:val="en-US"/>
        </w:rPr>
        <w:t>The Company</w:t>
      </w:r>
      <w:r>
        <w:rPr>
          <w:rFonts w:ascii="Arial" w:hAnsi="Arial" w:cs="Arial"/>
          <w:szCs w:val="24"/>
          <w:lang w:val="en-US"/>
        </w:rPr>
        <w:t xml:space="preserve"> shall be compliant with the requirement to operate each TO’s Transmission System within the technical limits of the </w:t>
      </w:r>
      <w:r w:rsidR="008A255B">
        <w:rPr>
          <w:rFonts w:ascii="Arial" w:hAnsi="Arial" w:cs="Arial"/>
          <w:szCs w:val="24"/>
          <w:lang w:val="en-US"/>
        </w:rPr>
        <w:t>Site Capability Specification (</w:t>
      </w:r>
      <w:r>
        <w:rPr>
          <w:rFonts w:ascii="Arial" w:hAnsi="Arial" w:cs="Arial"/>
          <w:szCs w:val="24"/>
          <w:lang w:val="en-US"/>
        </w:rPr>
        <w:t>SCS</w:t>
      </w:r>
      <w:r w:rsidR="008A255B">
        <w:rPr>
          <w:rFonts w:ascii="Arial" w:hAnsi="Arial" w:cs="Arial"/>
          <w:szCs w:val="24"/>
          <w:lang w:val="en-US"/>
        </w:rPr>
        <w:t>)</w:t>
      </w:r>
      <w:r>
        <w:rPr>
          <w:rFonts w:ascii="Arial" w:hAnsi="Arial" w:cs="Arial"/>
          <w:szCs w:val="24"/>
          <w:lang w:val="en-US"/>
        </w:rPr>
        <w:t xml:space="preserve"> and any relevant OCLs in respect of fault levels provided that the results of these studies show that Transmission System is being operated such that the fault levels are less than 100% of the relevant technical limits. If comparison of </w:t>
      </w:r>
      <w:r w:rsidR="0099583A">
        <w:rPr>
          <w:rFonts w:ascii="Arial" w:hAnsi="Arial" w:cs="Arial"/>
          <w:szCs w:val="24"/>
          <w:lang w:val="en-US"/>
        </w:rPr>
        <w:t>The Company</w:t>
      </w:r>
      <w:r>
        <w:rPr>
          <w:rFonts w:ascii="Arial" w:hAnsi="Arial" w:cs="Arial"/>
          <w:szCs w:val="24"/>
          <w:lang w:val="en-US"/>
        </w:rPr>
        <w:t xml:space="preserve"> results and a TO’s calculations cause the TO concern, then the TO will explicitly submit OCLs for fault capability with an appropriate safety margin, until such concerns are mutually resolved.</w:t>
      </w:r>
    </w:p>
    <w:p w14:paraId="4964AFE9" w14:textId="77777777" w:rsidR="00283C9B" w:rsidRDefault="00283C9B"/>
    <w:p w14:paraId="36BD5397" w14:textId="77777777" w:rsidR="00283C9B" w:rsidRDefault="00283C9B">
      <w:pPr>
        <w:pStyle w:val="Heading2"/>
        <w:keepLines/>
      </w:pPr>
      <w:r>
        <w:t>Circuit Breaker Operations</w:t>
      </w:r>
    </w:p>
    <w:p w14:paraId="183C8872" w14:textId="77777777" w:rsidR="00283C9B" w:rsidRDefault="00283C9B">
      <w:pPr>
        <w:pStyle w:val="Heading3"/>
        <w:keepLines/>
        <w:numPr>
          <w:ilvl w:val="0"/>
          <w:numId w:val="0"/>
        </w:numPr>
      </w:pPr>
    </w:p>
    <w:p w14:paraId="654B46EB" w14:textId="06934AAD" w:rsidR="00283C9B" w:rsidRDefault="00283C9B">
      <w:pPr>
        <w:pStyle w:val="Heading3"/>
        <w:keepLines/>
        <w:tabs>
          <w:tab w:val="clear" w:pos="0"/>
          <w:tab w:val="left" w:pos="709"/>
        </w:tabs>
        <w:ind w:left="709" w:hanging="709"/>
      </w:pPr>
      <w:r>
        <w:t xml:space="preserve">The TO shall monitor the number of circuit breaker operations and use reasonable endeavours to advise </w:t>
      </w:r>
      <w:r w:rsidR="0099583A">
        <w:t>The Company</w:t>
      </w:r>
      <w:r>
        <w:t xml:space="preserve"> of any circuit breaker that is approaching the maximum number of circuit breaker operations.   An overview of the TO policies and procedures used to manage this process is contained within </w:t>
      </w:r>
      <w:r w:rsidRPr="0047030B">
        <w:t>Appendix B of STCP 02-1: Alarm and Event Management.</w:t>
      </w:r>
    </w:p>
    <w:p w14:paraId="13EC867B" w14:textId="77777777" w:rsidR="00283C9B" w:rsidRDefault="00283C9B">
      <w:pPr>
        <w:tabs>
          <w:tab w:val="left" w:pos="709"/>
        </w:tabs>
        <w:ind w:left="709" w:hanging="709"/>
      </w:pPr>
    </w:p>
    <w:p w14:paraId="73EFDFBE" w14:textId="4F932E0F" w:rsidR="00283C9B" w:rsidRDefault="00283C9B">
      <w:pPr>
        <w:pStyle w:val="Heading3"/>
        <w:keepLines/>
        <w:tabs>
          <w:tab w:val="left" w:pos="709"/>
        </w:tabs>
        <w:ind w:left="709" w:hanging="709"/>
      </w:pPr>
      <w:r>
        <w:t xml:space="preserve">To increase the number of permissible operations above the advised maximum level of circuit breaker operations, </w:t>
      </w:r>
      <w:r w:rsidR="0099583A">
        <w:t>The Company</w:t>
      </w:r>
      <w:r>
        <w:t xml:space="preserve"> must request and be granted permission from the relevant TO. A record of such agreement shall be logged by </w:t>
      </w:r>
      <w:r w:rsidR="0099583A">
        <w:t>The Company</w:t>
      </w:r>
      <w:r>
        <w:t xml:space="preserve"> and the relevant TO.</w:t>
      </w:r>
    </w:p>
    <w:p w14:paraId="54676BAA" w14:textId="77777777" w:rsidR="00283C9B" w:rsidRDefault="00283C9B">
      <w:pPr>
        <w:pStyle w:val="Heading3"/>
        <w:keepLines/>
        <w:numPr>
          <w:ilvl w:val="0"/>
          <w:numId w:val="0"/>
        </w:numPr>
        <w:rPr>
          <w:b/>
          <w:i/>
          <w:iCs/>
          <w:sz w:val="24"/>
        </w:rPr>
      </w:pPr>
      <w:r>
        <w:br w:type="page"/>
      </w:r>
      <w:r>
        <w:rPr>
          <w:b/>
          <w:i/>
          <w:iCs/>
          <w:sz w:val="24"/>
        </w:rPr>
        <w:t>Appendix A: Process Diagrams</w:t>
      </w:r>
    </w:p>
    <w:p w14:paraId="1E9A4B7A" w14:textId="77777777" w:rsidR="00283C9B" w:rsidRDefault="00283C9B">
      <w:pPr>
        <w:keepNext/>
        <w:keepLines/>
        <w:rPr>
          <w:rFonts w:ascii="Arial" w:hAnsi="Arial"/>
        </w:rPr>
      </w:pPr>
    </w:p>
    <w:p w14:paraId="204E3E52" w14:textId="77777777" w:rsidR="00283C9B" w:rsidRDefault="00283C9B">
      <w:pPr>
        <w:keepNext/>
        <w:keepLines/>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74B98FB3" w14:textId="77777777" w:rsidR="00283C9B" w:rsidRDefault="00283C9B">
      <w:pPr>
        <w:keepNext/>
        <w:keepLines/>
        <w:rPr>
          <w:rFonts w:ascii="Arial" w:hAnsi="Arial"/>
        </w:rPr>
      </w:pPr>
    </w:p>
    <w:p w14:paraId="0DCAC3E9" w14:textId="77777777" w:rsidR="00283C9B" w:rsidRDefault="00464763">
      <w:pPr>
        <w:pStyle w:val="Heading1"/>
        <w:keepLines/>
        <w:numPr>
          <w:ilvl w:val="0"/>
          <w:numId w:val="0"/>
        </w:numPr>
        <w:rPr>
          <w:i/>
          <w:iCs/>
          <w:sz w:val="24"/>
        </w:rPr>
      </w:pPr>
      <w:r>
        <w:object w:dxaOrig="11648" w:dyaOrig="16688" w14:anchorId="0BA7C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603pt" o:ole="">
            <v:imagedata r:id="rId10" o:title=""/>
          </v:shape>
          <o:OLEObject Type="Embed" ProgID="Visio.Drawing.6" ShapeID="_x0000_i1025" DrawAspect="Content" ObjectID="_1822027935" r:id="rId11"/>
        </w:object>
      </w:r>
      <w:r w:rsidR="00283C9B">
        <w:t xml:space="preserve"> </w:t>
      </w:r>
      <w:r w:rsidR="00283C9B">
        <w:br w:type="page"/>
      </w:r>
      <w:r>
        <w:object w:dxaOrig="11648" w:dyaOrig="16688" w14:anchorId="3DCEF6C7">
          <v:shape id="_x0000_i1026" type="#_x0000_t75" style="width:453pt;height:675pt" o:ole="">
            <v:imagedata r:id="rId12" o:title=""/>
          </v:shape>
          <o:OLEObject Type="Embed" ProgID="Visio.Drawing.6" ShapeID="_x0000_i1026" DrawAspect="Content" ObjectID="_1822027936" r:id="rId13"/>
        </w:object>
      </w:r>
      <w:r w:rsidR="00283C9B">
        <w:br w:type="page"/>
      </w:r>
      <w:r w:rsidR="00285308">
        <w:object w:dxaOrig="11648" w:dyaOrig="16688" w14:anchorId="47DE1020">
          <v:shape id="_x0000_i1027" type="#_x0000_t75" style="width:453pt;height:699pt" o:ole="">
            <v:imagedata r:id="rId14" o:title=""/>
          </v:shape>
          <o:OLEObject Type="Embed" ProgID="Visio.Drawing.6" ShapeID="_x0000_i1027" DrawAspect="Content" ObjectID="_1822027937" r:id="rId15"/>
        </w:object>
      </w:r>
      <w:r w:rsidR="00283C9B">
        <w:rPr>
          <w:i/>
          <w:iCs/>
          <w:sz w:val="24"/>
        </w:rPr>
        <w:t xml:space="preserve">Appendix B:  Abbreviations &amp; Definitions </w:t>
      </w:r>
    </w:p>
    <w:p w14:paraId="36CA7B1E" w14:textId="77777777" w:rsidR="00283C9B" w:rsidRDefault="00283C9B">
      <w:pPr>
        <w:keepNext/>
        <w:keepLines/>
      </w:pPr>
    </w:p>
    <w:p w14:paraId="10E1ED97" w14:textId="77777777" w:rsidR="00283C9B" w:rsidRDefault="00283C9B">
      <w:pPr>
        <w:pStyle w:val="NGTSAppendix"/>
        <w:keepNext/>
        <w:keepLines/>
        <w:outlineLvl w:val="0"/>
        <w:rPr>
          <w:b/>
          <w:i/>
          <w:iCs/>
          <w:sz w:val="24"/>
        </w:rPr>
      </w:pPr>
      <w:r>
        <w:rPr>
          <w:b/>
          <w:i/>
          <w:iCs/>
          <w:sz w:val="24"/>
        </w:rPr>
        <w:t>Abbreviations</w:t>
      </w:r>
    </w:p>
    <w:p w14:paraId="46647C77" w14:textId="77777777" w:rsidR="00283C9B" w:rsidRDefault="00283C9B">
      <w:pPr>
        <w:pStyle w:val="NGTSAppendix"/>
        <w:keepNext/>
        <w:keepLines/>
        <w:outlineLvl w:val="0"/>
        <w:rPr>
          <w:b/>
        </w:rPr>
      </w:pPr>
    </w:p>
    <w:tbl>
      <w:tblPr>
        <w:tblW w:w="0" w:type="auto"/>
        <w:tblLayout w:type="fixed"/>
        <w:tblLook w:val="0000" w:firstRow="0" w:lastRow="0" w:firstColumn="0" w:lastColumn="0" w:noHBand="0" w:noVBand="0"/>
      </w:tblPr>
      <w:tblGrid>
        <w:gridCol w:w="1384"/>
        <w:gridCol w:w="7138"/>
      </w:tblGrid>
      <w:tr w:rsidR="00283C9B" w14:paraId="4E1C238A" w14:textId="77777777">
        <w:tc>
          <w:tcPr>
            <w:tcW w:w="1384" w:type="dxa"/>
          </w:tcPr>
          <w:p w14:paraId="1807CD6E" w14:textId="77777777" w:rsidR="00B71BAD" w:rsidRDefault="00B71BAD">
            <w:pPr>
              <w:keepNext/>
              <w:keepLines/>
              <w:rPr>
                <w:rFonts w:ascii="Arial" w:hAnsi="Arial"/>
              </w:rPr>
            </w:pPr>
            <w:r>
              <w:rPr>
                <w:rFonts w:ascii="Arial" w:hAnsi="Arial"/>
              </w:rPr>
              <w:t xml:space="preserve">NGET </w:t>
            </w:r>
          </w:p>
          <w:p w14:paraId="7E60B386" w14:textId="77777777" w:rsidR="00283C9B" w:rsidRDefault="00283C9B">
            <w:pPr>
              <w:keepNext/>
              <w:keepLines/>
              <w:rPr>
                <w:rFonts w:ascii="Arial" w:hAnsi="Arial"/>
              </w:rPr>
            </w:pPr>
            <w:r>
              <w:rPr>
                <w:rFonts w:ascii="Arial" w:hAnsi="Arial"/>
              </w:rPr>
              <w:t>SPT</w:t>
            </w:r>
          </w:p>
        </w:tc>
        <w:tc>
          <w:tcPr>
            <w:tcW w:w="7138" w:type="dxa"/>
          </w:tcPr>
          <w:p w14:paraId="5ED40F38" w14:textId="77777777" w:rsidR="00B71BAD" w:rsidRDefault="00B71BAD">
            <w:pPr>
              <w:keepNext/>
              <w:keepLines/>
              <w:rPr>
                <w:rFonts w:ascii="Arial" w:hAnsi="Arial"/>
              </w:rPr>
            </w:pPr>
            <w:r>
              <w:rPr>
                <w:rFonts w:ascii="Arial" w:hAnsi="Arial"/>
              </w:rPr>
              <w:t>National Grid Electricity Transmission</w:t>
            </w:r>
          </w:p>
          <w:p w14:paraId="0858B4C8" w14:textId="77777777" w:rsidR="00283C9B" w:rsidRDefault="00283C9B">
            <w:pPr>
              <w:keepNext/>
              <w:keepLines/>
              <w:rPr>
                <w:rFonts w:ascii="Arial" w:hAnsi="Arial"/>
              </w:rPr>
            </w:pPr>
            <w:r>
              <w:rPr>
                <w:rFonts w:ascii="Arial" w:hAnsi="Arial"/>
              </w:rPr>
              <w:t>SP Transmission Ltd</w:t>
            </w:r>
          </w:p>
        </w:tc>
      </w:tr>
      <w:tr w:rsidR="00283C9B" w14:paraId="038F40C9" w14:textId="77777777">
        <w:tc>
          <w:tcPr>
            <w:tcW w:w="1384" w:type="dxa"/>
          </w:tcPr>
          <w:p w14:paraId="288C3888" w14:textId="77777777" w:rsidR="00283C9B" w:rsidRDefault="00283C9B">
            <w:pPr>
              <w:keepNext/>
              <w:keepLines/>
              <w:rPr>
                <w:rFonts w:ascii="Arial" w:hAnsi="Arial"/>
              </w:rPr>
            </w:pPr>
            <w:r>
              <w:rPr>
                <w:rFonts w:ascii="Arial" w:hAnsi="Arial"/>
              </w:rPr>
              <w:t>SHETL</w:t>
            </w:r>
          </w:p>
        </w:tc>
        <w:tc>
          <w:tcPr>
            <w:tcW w:w="7138" w:type="dxa"/>
          </w:tcPr>
          <w:p w14:paraId="26617341" w14:textId="77777777" w:rsidR="00283C9B" w:rsidRDefault="00283C9B">
            <w:pPr>
              <w:keepNext/>
              <w:keepLines/>
              <w:rPr>
                <w:rFonts w:ascii="Arial" w:hAnsi="Arial"/>
              </w:rPr>
            </w:pPr>
            <w:r>
              <w:rPr>
                <w:rFonts w:ascii="Arial" w:hAnsi="Arial"/>
              </w:rPr>
              <w:t>Scottish Hydro Electric Transmission Ltd</w:t>
            </w:r>
          </w:p>
        </w:tc>
      </w:tr>
    </w:tbl>
    <w:p w14:paraId="29B50D07" w14:textId="77777777" w:rsidR="00A25AD8" w:rsidRPr="00A25AD8" w:rsidRDefault="00A25AD8" w:rsidP="00A25AD8">
      <w:pPr>
        <w:pStyle w:val="Header"/>
        <w:tabs>
          <w:tab w:val="clear" w:pos="4153"/>
          <w:tab w:val="clear" w:pos="8306"/>
          <w:tab w:val="left" w:pos="993"/>
        </w:tabs>
        <w:rPr>
          <w:rFonts w:ascii="Arial" w:hAnsi="Arial" w:cs="Arial"/>
        </w:rPr>
      </w:pPr>
      <w:r w:rsidRPr="00A25AD8">
        <w:rPr>
          <w:rFonts w:ascii="Arial" w:hAnsi="Arial" w:cs="Arial"/>
        </w:rPr>
        <w:t>TO</w:t>
      </w:r>
      <w:r w:rsidRPr="00A25AD8">
        <w:rPr>
          <w:rFonts w:ascii="Arial" w:hAnsi="Arial" w:cs="Arial"/>
        </w:rPr>
        <w:tab/>
      </w:r>
      <w:r>
        <w:rPr>
          <w:rFonts w:ascii="Arial" w:hAnsi="Arial" w:cs="Arial"/>
        </w:rPr>
        <w:tab/>
      </w:r>
      <w:r w:rsidRPr="00A25AD8">
        <w:rPr>
          <w:rFonts w:ascii="Arial" w:hAnsi="Arial" w:cs="Arial"/>
        </w:rPr>
        <w:t>Transmission Owner</w:t>
      </w:r>
    </w:p>
    <w:p w14:paraId="21C18D40" w14:textId="77777777" w:rsidR="00283C9B" w:rsidRDefault="00283C9B">
      <w:pPr>
        <w:keepNext/>
        <w:keepLines/>
        <w:rPr>
          <w:rFonts w:ascii="Arial" w:hAnsi="Arial"/>
        </w:rPr>
      </w:pPr>
    </w:p>
    <w:p w14:paraId="1954A393" w14:textId="77777777" w:rsidR="00283C9B" w:rsidRDefault="00283C9B">
      <w:pPr>
        <w:keepNext/>
        <w:keepLines/>
        <w:rPr>
          <w:rFonts w:ascii="Arial" w:hAnsi="Arial"/>
        </w:rPr>
      </w:pPr>
    </w:p>
    <w:p w14:paraId="5F13F147" w14:textId="77777777" w:rsidR="00283C9B" w:rsidRDefault="00283C9B">
      <w:pPr>
        <w:keepNext/>
        <w:keepLines/>
        <w:rPr>
          <w:rFonts w:ascii="Arial" w:hAnsi="Arial"/>
          <w:b/>
          <w:bCs/>
          <w:i/>
          <w:iCs/>
          <w:sz w:val="24"/>
        </w:rPr>
      </w:pPr>
      <w:r>
        <w:rPr>
          <w:rFonts w:ascii="Arial" w:hAnsi="Arial"/>
          <w:b/>
          <w:bCs/>
          <w:i/>
          <w:iCs/>
          <w:sz w:val="24"/>
        </w:rPr>
        <w:t>Definitions</w:t>
      </w:r>
    </w:p>
    <w:p w14:paraId="1B1C1773" w14:textId="77777777" w:rsidR="00283C9B" w:rsidRDefault="00283C9B">
      <w:pPr>
        <w:pStyle w:val="NGTSAppendix"/>
        <w:keepNext/>
        <w:keepLines/>
      </w:pPr>
    </w:p>
    <w:p w14:paraId="1FBC4469" w14:textId="77777777" w:rsidR="00283C9B" w:rsidRDefault="00283C9B">
      <w:pPr>
        <w:pStyle w:val="Left15"/>
        <w:keepNext/>
        <w:keepLines/>
        <w:ind w:left="0"/>
        <w:rPr>
          <w:b/>
          <w:bCs/>
        </w:rPr>
      </w:pPr>
      <w:r>
        <w:rPr>
          <w:b/>
          <w:bCs/>
        </w:rPr>
        <w:t>STC definitions used:</w:t>
      </w:r>
    </w:p>
    <w:p w14:paraId="14993B60" w14:textId="77777777" w:rsidR="00283C9B" w:rsidRDefault="00283C9B">
      <w:pPr>
        <w:pStyle w:val="NGTSAppendix"/>
        <w:keepNext/>
        <w:keepLines/>
      </w:pPr>
      <w:r>
        <w:t>Apparatus</w:t>
      </w:r>
    </w:p>
    <w:p w14:paraId="55879370" w14:textId="77777777" w:rsidR="00283C9B" w:rsidRDefault="00283C9B">
      <w:pPr>
        <w:pStyle w:val="NGTSAppendix"/>
        <w:keepNext/>
        <w:keepLines/>
      </w:pPr>
    </w:p>
    <w:p w14:paraId="4D30070E" w14:textId="77777777" w:rsidR="00283C9B" w:rsidRDefault="00283C9B">
      <w:pPr>
        <w:pStyle w:val="NGTSAppendix"/>
        <w:keepNext/>
        <w:keepLines/>
      </w:pPr>
      <w:r>
        <w:t>Code Effective Date</w:t>
      </w:r>
    </w:p>
    <w:p w14:paraId="468B75FC" w14:textId="77777777" w:rsidR="00283C9B" w:rsidRDefault="00283C9B">
      <w:pPr>
        <w:pStyle w:val="NGTSAppendix"/>
        <w:keepNext/>
        <w:keepLines/>
      </w:pPr>
    </w:p>
    <w:p w14:paraId="6F3A0C7A" w14:textId="5C5AD475" w:rsidR="00250841" w:rsidRDefault="0099583A">
      <w:pPr>
        <w:pStyle w:val="NGTSAppendix"/>
        <w:keepNext/>
        <w:keepLines/>
      </w:pPr>
      <w:r>
        <w:t>The Company</w:t>
      </w:r>
    </w:p>
    <w:p w14:paraId="20FD8C8C" w14:textId="77777777" w:rsidR="00250841" w:rsidRDefault="00250841">
      <w:pPr>
        <w:pStyle w:val="NGTSAppendix"/>
        <w:keepNext/>
        <w:keepLines/>
      </w:pPr>
    </w:p>
    <w:p w14:paraId="3A05A3D0" w14:textId="77777777" w:rsidR="00283C9B" w:rsidRDefault="00283C9B">
      <w:pPr>
        <w:pStyle w:val="NGTSAppendix"/>
        <w:keepNext/>
        <w:keepLines/>
      </w:pPr>
      <w:r>
        <w:t>Operational Capability Limits</w:t>
      </w:r>
      <w:r w:rsidR="008A255B">
        <w:t xml:space="preserve"> (OCL)</w:t>
      </w:r>
    </w:p>
    <w:p w14:paraId="056A2AF2" w14:textId="77777777" w:rsidR="00283C9B" w:rsidRDefault="00283C9B">
      <w:pPr>
        <w:pStyle w:val="NGTSAppendix"/>
        <w:keepNext/>
        <w:keepLines/>
      </w:pPr>
    </w:p>
    <w:p w14:paraId="54FE4B39" w14:textId="77777777" w:rsidR="00283C9B" w:rsidRDefault="00283C9B">
      <w:pPr>
        <w:pStyle w:val="NGTSAppendix"/>
        <w:keepNext/>
        <w:keepLines/>
      </w:pPr>
      <w:r>
        <w:t>Plant</w:t>
      </w:r>
    </w:p>
    <w:p w14:paraId="3A98A439" w14:textId="77777777" w:rsidR="00283C9B" w:rsidRDefault="00283C9B">
      <w:pPr>
        <w:pStyle w:val="NGTSAppendix"/>
        <w:keepNext/>
        <w:keepLines/>
      </w:pPr>
    </w:p>
    <w:p w14:paraId="0CE0E25F" w14:textId="77777777" w:rsidR="00283C9B" w:rsidRDefault="00283C9B">
      <w:pPr>
        <w:pStyle w:val="NGTSAppendix"/>
        <w:keepNext/>
        <w:keepLines/>
      </w:pPr>
      <w:r>
        <w:t>Services Capability Specifications</w:t>
      </w:r>
      <w:r w:rsidR="008A255B">
        <w:t xml:space="preserve"> (SCS)</w:t>
      </w:r>
    </w:p>
    <w:p w14:paraId="2A590AD0" w14:textId="77777777" w:rsidR="00283C9B" w:rsidRDefault="00283C9B">
      <w:pPr>
        <w:pStyle w:val="NGTSAppendix"/>
        <w:keepNext/>
        <w:keepLines/>
      </w:pPr>
    </w:p>
    <w:p w14:paraId="35009F29" w14:textId="77777777" w:rsidR="00283C9B" w:rsidRDefault="00283C9B">
      <w:pPr>
        <w:pStyle w:val="NGTSAppendix"/>
        <w:keepNext/>
        <w:keepLines/>
      </w:pPr>
      <w:r>
        <w:t>Transmission System</w:t>
      </w:r>
    </w:p>
    <w:p w14:paraId="73E6BA50" w14:textId="77777777" w:rsidR="00283C9B" w:rsidRDefault="00283C9B">
      <w:pPr>
        <w:pStyle w:val="NGTSAppendix"/>
        <w:keepNext/>
        <w:keepLines/>
      </w:pPr>
    </w:p>
    <w:p w14:paraId="758687C5" w14:textId="77777777" w:rsidR="00283C9B" w:rsidRDefault="00283C9B">
      <w:pPr>
        <w:pStyle w:val="NGTSAppendix"/>
        <w:keepNext/>
        <w:keepLines/>
      </w:pPr>
      <w:r>
        <w:t>Users</w:t>
      </w:r>
    </w:p>
    <w:p w14:paraId="45138262" w14:textId="77777777" w:rsidR="00283C9B" w:rsidRDefault="00283C9B">
      <w:pPr>
        <w:pStyle w:val="NGTSAppendix"/>
        <w:keepNext/>
        <w:keepLines/>
      </w:pPr>
    </w:p>
    <w:p w14:paraId="187DC025" w14:textId="77777777" w:rsidR="00283C9B" w:rsidRDefault="00283C9B">
      <w:pPr>
        <w:pStyle w:val="NGTSAppendix"/>
        <w:keepNext/>
        <w:keepLines/>
      </w:pPr>
    </w:p>
    <w:p w14:paraId="2B411D6A" w14:textId="77777777" w:rsidR="00283C9B" w:rsidRDefault="00283C9B">
      <w:pPr>
        <w:pStyle w:val="NGTSAppendix"/>
        <w:keepNext/>
        <w:keepLines/>
      </w:pPr>
      <w:r>
        <w:rPr>
          <w:b/>
        </w:rPr>
        <w:t>Grid Code definitions used:</w:t>
      </w:r>
    </w:p>
    <w:p w14:paraId="7C123A67" w14:textId="77777777" w:rsidR="00283C9B" w:rsidRDefault="00283C9B">
      <w:pPr>
        <w:pStyle w:val="NGTSAppendix"/>
        <w:keepNext/>
        <w:keepLines/>
      </w:pPr>
    </w:p>
    <w:p w14:paraId="62578BE2" w14:textId="77777777" w:rsidR="00283C9B" w:rsidRDefault="00283C9B">
      <w:pPr>
        <w:keepNext/>
        <w:keepLines/>
        <w:rPr>
          <w:rFonts w:ascii="Arial" w:hAnsi="Arial"/>
        </w:rPr>
      </w:pPr>
      <w:r>
        <w:rPr>
          <w:rFonts w:ascii="Arial" w:hAnsi="Arial"/>
        </w:rPr>
        <w:t>Demand</w:t>
      </w:r>
    </w:p>
    <w:p w14:paraId="539E50B7" w14:textId="77777777" w:rsidR="00283C9B" w:rsidRDefault="00283C9B">
      <w:pPr>
        <w:keepNext/>
        <w:keepLines/>
        <w:rPr>
          <w:rFonts w:ascii="Arial" w:hAnsi="Arial"/>
        </w:rPr>
      </w:pPr>
    </w:p>
    <w:p w14:paraId="7B8B60BB" w14:textId="77777777" w:rsidR="00283C9B" w:rsidRDefault="00283C9B">
      <w:pPr>
        <w:keepNext/>
        <w:keepLines/>
        <w:rPr>
          <w:rFonts w:ascii="Arial" w:hAnsi="Arial"/>
        </w:rPr>
      </w:pPr>
      <w:r>
        <w:rPr>
          <w:rFonts w:ascii="Arial" w:hAnsi="Arial"/>
        </w:rPr>
        <w:t>Event</w:t>
      </w:r>
    </w:p>
    <w:p w14:paraId="2D0AE77C" w14:textId="77777777" w:rsidR="00283C9B" w:rsidRDefault="00283C9B">
      <w:pPr>
        <w:keepNext/>
        <w:keepLines/>
        <w:rPr>
          <w:rFonts w:ascii="Arial" w:hAnsi="Arial"/>
        </w:rPr>
      </w:pPr>
    </w:p>
    <w:p w14:paraId="165F5C23" w14:textId="77777777" w:rsidR="00283C9B" w:rsidRDefault="00283C9B">
      <w:pPr>
        <w:keepNext/>
        <w:keepLines/>
        <w:rPr>
          <w:rFonts w:ascii="Arial" w:hAnsi="Arial"/>
        </w:rPr>
      </w:pPr>
      <w:r>
        <w:rPr>
          <w:rFonts w:ascii="Arial" w:hAnsi="Arial"/>
        </w:rPr>
        <w:t>Safety Rules</w:t>
      </w:r>
    </w:p>
    <w:p w14:paraId="635E6741" w14:textId="77777777" w:rsidR="00283C9B" w:rsidRDefault="00283C9B">
      <w:pPr>
        <w:keepNext/>
        <w:keepLines/>
        <w:rPr>
          <w:rFonts w:ascii="Arial" w:hAnsi="Arial"/>
        </w:rPr>
      </w:pPr>
    </w:p>
    <w:p w14:paraId="37AC1FD3" w14:textId="77777777" w:rsidR="00283C9B" w:rsidRDefault="00283C9B">
      <w:pPr>
        <w:keepNext/>
        <w:keepLines/>
        <w:rPr>
          <w:rFonts w:ascii="Arial" w:hAnsi="Arial"/>
        </w:rPr>
      </w:pPr>
    </w:p>
    <w:p w14:paraId="614DBB1D" w14:textId="77777777" w:rsidR="00283C9B" w:rsidRDefault="00283C9B">
      <w:pPr>
        <w:pStyle w:val="Left15"/>
        <w:keepNext/>
        <w:keepLines/>
        <w:ind w:left="0"/>
        <w:rPr>
          <w:b/>
        </w:rPr>
      </w:pPr>
      <w:r>
        <w:rPr>
          <w:b/>
        </w:rPr>
        <w:t>Definition used from other STCPs:</w:t>
      </w:r>
    </w:p>
    <w:tbl>
      <w:tblPr>
        <w:tblW w:w="0" w:type="auto"/>
        <w:jc w:val="center"/>
        <w:tblLayout w:type="fixed"/>
        <w:tblLook w:val="0000" w:firstRow="0" w:lastRow="0" w:firstColumn="0" w:lastColumn="0" w:noHBand="0" w:noVBand="0"/>
      </w:tblPr>
      <w:tblGrid>
        <w:gridCol w:w="4361"/>
        <w:gridCol w:w="4161"/>
      </w:tblGrid>
      <w:tr w:rsidR="00283C9B" w14:paraId="5788C40C" w14:textId="77777777">
        <w:trPr>
          <w:jc w:val="center"/>
        </w:trPr>
        <w:tc>
          <w:tcPr>
            <w:tcW w:w="4361" w:type="dxa"/>
          </w:tcPr>
          <w:p w14:paraId="7E104317" w14:textId="77777777" w:rsidR="00283C9B" w:rsidRDefault="00283C9B">
            <w:pPr>
              <w:keepNext/>
              <w:keepLines/>
              <w:rPr>
                <w:rFonts w:ascii="Arial" w:hAnsi="Arial"/>
              </w:rPr>
            </w:pPr>
            <w:r>
              <w:rPr>
                <w:rFonts w:ascii="Arial" w:hAnsi="Arial"/>
                <w:snapToGrid w:val="0"/>
              </w:rPr>
              <w:t>Transmission Status Certificate</w:t>
            </w:r>
          </w:p>
        </w:tc>
        <w:tc>
          <w:tcPr>
            <w:tcW w:w="4161" w:type="dxa"/>
          </w:tcPr>
          <w:p w14:paraId="50EAB759" w14:textId="77777777" w:rsidR="00283C9B" w:rsidRDefault="00283C9B">
            <w:pPr>
              <w:keepNext/>
              <w:keepLines/>
              <w:rPr>
                <w:rFonts w:ascii="Arial" w:hAnsi="Arial"/>
              </w:rPr>
            </w:pPr>
            <w:r w:rsidRPr="0047030B">
              <w:rPr>
                <w:rFonts w:ascii="Arial" w:hAnsi="Arial"/>
                <w:snapToGrid w:val="0"/>
              </w:rPr>
              <w:t>STCP 01-1 Operational Switching</w:t>
            </w:r>
          </w:p>
        </w:tc>
      </w:tr>
    </w:tbl>
    <w:p w14:paraId="34D5DDB9" w14:textId="77777777" w:rsidR="00283C9B" w:rsidRDefault="00283C9B">
      <w:pPr>
        <w:keepNext/>
        <w:keepLines/>
      </w:pPr>
    </w:p>
    <w:sectPr w:rsidR="00283C9B">
      <w:headerReference w:type="default" r:id="rId16"/>
      <w:footerReference w:type="default" r:id="rId1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B9145" w14:textId="77777777" w:rsidR="007D367F" w:rsidRDefault="007D367F">
      <w:r>
        <w:separator/>
      </w:r>
    </w:p>
  </w:endnote>
  <w:endnote w:type="continuationSeparator" w:id="0">
    <w:p w14:paraId="20205300" w14:textId="77777777" w:rsidR="007D367F" w:rsidRDefault="007D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19923" w14:textId="77777777" w:rsidR="00283C9B" w:rsidRDefault="00283C9B">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F25A78">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F25A78">
      <w:rPr>
        <w:rStyle w:val="PageNumber"/>
        <w:rFonts w:ascii="Arial" w:hAnsi="Arial"/>
        <w:noProof/>
      </w:rPr>
      <w:t>9</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53FD5" w14:textId="77777777" w:rsidR="007D367F" w:rsidRDefault="007D367F">
      <w:r>
        <w:separator/>
      </w:r>
    </w:p>
  </w:footnote>
  <w:footnote w:type="continuationSeparator" w:id="0">
    <w:p w14:paraId="5D502FBC" w14:textId="77777777" w:rsidR="007D367F" w:rsidRDefault="007D3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35D4F" w14:textId="77777777" w:rsidR="00283C9B" w:rsidRPr="005F5D55" w:rsidRDefault="00283C9B">
    <w:pPr>
      <w:pStyle w:val="Header"/>
      <w:rPr>
        <w:rFonts w:ascii="Arial" w:hAnsi="Arial"/>
      </w:rPr>
    </w:pPr>
    <w:r w:rsidRPr="005F5D55">
      <w:rPr>
        <w:rFonts w:ascii="Arial" w:hAnsi="Arial"/>
      </w:rPr>
      <w:t>STCP 09-2 Public and Site Safety</w:t>
    </w:r>
  </w:p>
  <w:p w14:paraId="2C8F8946" w14:textId="06356056" w:rsidR="00283C9B" w:rsidRDefault="00283C9B">
    <w:pPr>
      <w:pStyle w:val="Header"/>
    </w:pPr>
    <w:r w:rsidRPr="005F5D55">
      <w:rPr>
        <w:rFonts w:ascii="Arial" w:hAnsi="Arial"/>
      </w:rPr>
      <w:t>Issue 00</w:t>
    </w:r>
    <w:r w:rsidR="00BE0600" w:rsidRPr="005F5D55">
      <w:rPr>
        <w:rFonts w:ascii="Arial" w:hAnsi="Arial"/>
      </w:rPr>
      <w:t>7</w:t>
    </w:r>
    <w:r w:rsidRPr="005F5D55">
      <w:rPr>
        <w:rFonts w:ascii="Arial" w:hAnsi="Arial"/>
      </w:rPr>
      <w:t xml:space="preserve"> – </w:t>
    </w:r>
    <w:r w:rsidR="0017089D">
      <w:rPr>
        <w:rFonts w:ascii="Arial" w:hAnsi="Arial"/>
      </w:rPr>
      <w:t>25</w:t>
    </w:r>
    <w:r w:rsidR="00250841" w:rsidRPr="005F5D55">
      <w:rPr>
        <w:rFonts w:ascii="Arial" w:hAnsi="Arial"/>
      </w:rPr>
      <w:t>/04/20</w:t>
    </w:r>
    <w:r w:rsidR="00BE0600" w:rsidRPr="005F5D55">
      <w:rPr>
        <w:rFonts w:ascii="Arial" w:hAnsi="Arial"/>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11F18"/>
    <w:multiLevelType w:val="multilevel"/>
    <w:tmpl w:val="898A163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3B5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9561C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346CDC"/>
    <w:multiLevelType w:val="multilevel"/>
    <w:tmpl w:val="F3000E12"/>
    <w:lvl w:ilvl="0">
      <w:start w:val="3"/>
      <w:numFmt w:val="decimal"/>
      <w:lvlText w:val="%1"/>
      <w:lvlJc w:val="left"/>
      <w:pPr>
        <w:tabs>
          <w:tab w:val="num" w:pos="360"/>
        </w:tabs>
        <w:ind w:left="360" w:hanging="360"/>
      </w:pPr>
      <w:rPr>
        <w:rFonts w:cs="Arial" w:hint="default"/>
      </w:rPr>
    </w:lvl>
    <w:lvl w:ilvl="1">
      <w:start w:val="6"/>
      <w:numFmt w:val="decimal"/>
      <w:lvlText w:val="%1.%2"/>
      <w:lvlJc w:val="left"/>
      <w:pPr>
        <w:tabs>
          <w:tab w:val="num" w:pos="360"/>
        </w:tabs>
        <w:ind w:left="360" w:hanging="360"/>
      </w:pPr>
      <w:rPr>
        <w:rFonts w:cs="Arial" w:hint="default"/>
      </w:rPr>
    </w:lvl>
    <w:lvl w:ilvl="2">
      <w:start w:val="3"/>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5" w15:restartNumberingAfterBreak="0">
    <w:nsid w:val="390F31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BAB53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4B3C50"/>
    <w:multiLevelType w:val="hybridMultilevel"/>
    <w:tmpl w:val="2E12BC5A"/>
    <w:lvl w:ilvl="0" w:tplc="19FC4A9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45A627C"/>
    <w:multiLevelType w:val="hybridMultilevel"/>
    <w:tmpl w:val="8824646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5BB5C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D24F06"/>
    <w:multiLevelType w:val="hybridMultilevel"/>
    <w:tmpl w:val="8E5A8B7E"/>
    <w:lvl w:ilvl="0" w:tplc="F754F0CA">
      <w:start w:val="1"/>
      <w:numFmt w:val="decimal"/>
      <w:lvlText w:val="%1."/>
      <w:lvlJc w:val="left"/>
      <w:pPr>
        <w:tabs>
          <w:tab w:val="num" w:pos="1080"/>
        </w:tabs>
        <w:ind w:left="1080" w:hanging="360"/>
      </w:pPr>
      <w:rPr>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15:restartNumberingAfterBreak="0">
    <w:nsid w:val="72062D85"/>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2079591474">
    <w:abstractNumId w:val="0"/>
  </w:num>
  <w:num w:numId="2" w16cid:durableId="1870725378">
    <w:abstractNumId w:val="5"/>
  </w:num>
  <w:num w:numId="3" w16cid:durableId="1377310363">
    <w:abstractNumId w:val="11"/>
  </w:num>
  <w:num w:numId="4" w16cid:durableId="259218458">
    <w:abstractNumId w:val="2"/>
  </w:num>
  <w:num w:numId="5" w16cid:durableId="1687714447">
    <w:abstractNumId w:val="6"/>
  </w:num>
  <w:num w:numId="6" w16cid:durableId="23017845">
    <w:abstractNumId w:val="9"/>
  </w:num>
  <w:num w:numId="7" w16cid:durableId="341781339">
    <w:abstractNumId w:val="1"/>
  </w:num>
  <w:num w:numId="8" w16cid:durableId="1575092302">
    <w:abstractNumId w:val="4"/>
  </w:num>
  <w:num w:numId="9" w16cid:durableId="832375317">
    <w:abstractNumId w:val="8"/>
  </w:num>
  <w:num w:numId="10" w16cid:durableId="48305724">
    <w:abstractNumId w:val="10"/>
  </w:num>
  <w:num w:numId="11" w16cid:durableId="1438989689">
    <w:abstractNumId w:val="7"/>
  </w:num>
  <w:num w:numId="12" w16cid:durableId="11202199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C9B"/>
    <w:rsid w:val="00011C12"/>
    <w:rsid w:val="00043B6A"/>
    <w:rsid w:val="00061784"/>
    <w:rsid w:val="000870C2"/>
    <w:rsid w:val="000A669D"/>
    <w:rsid w:val="0013648A"/>
    <w:rsid w:val="00162EF6"/>
    <w:rsid w:val="0016430E"/>
    <w:rsid w:val="0017089D"/>
    <w:rsid w:val="001B52DD"/>
    <w:rsid w:val="001C17AD"/>
    <w:rsid w:val="001C7F5D"/>
    <w:rsid w:val="001D444E"/>
    <w:rsid w:val="001E2285"/>
    <w:rsid w:val="001F1B2B"/>
    <w:rsid w:val="00204CF8"/>
    <w:rsid w:val="00234AA6"/>
    <w:rsid w:val="00250841"/>
    <w:rsid w:val="00265C42"/>
    <w:rsid w:val="00283C9B"/>
    <w:rsid w:val="00285308"/>
    <w:rsid w:val="0029605B"/>
    <w:rsid w:val="002C157D"/>
    <w:rsid w:val="00354C1C"/>
    <w:rsid w:val="003A0461"/>
    <w:rsid w:val="003C7B28"/>
    <w:rsid w:val="003D3CBF"/>
    <w:rsid w:val="003F7C2D"/>
    <w:rsid w:val="0045485E"/>
    <w:rsid w:val="00464763"/>
    <w:rsid w:val="0047030B"/>
    <w:rsid w:val="0049045F"/>
    <w:rsid w:val="004C0282"/>
    <w:rsid w:val="004C4944"/>
    <w:rsid w:val="00557E77"/>
    <w:rsid w:val="00561A98"/>
    <w:rsid w:val="00574C21"/>
    <w:rsid w:val="00594588"/>
    <w:rsid w:val="005A2506"/>
    <w:rsid w:val="005B697C"/>
    <w:rsid w:val="005E2E19"/>
    <w:rsid w:val="005F5D55"/>
    <w:rsid w:val="00692298"/>
    <w:rsid w:val="006B2240"/>
    <w:rsid w:val="007322E2"/>
    <w:rsid w:val="007503A9"/>
    <w:rsid w:val="00766603"/>
    <w:rsid w:val="00773F83"/>
    <w:rsid w:val="007748E8"/>
    <w:rsid w:val="007869B7"/>
    <w:rsid w:val="007D367F"/>
    <w:rsid w:val="007E739E"/>
    <w:rsid w:val="007F7904"/>
    <w:rsid w:val="0083605E"/>
    <w:rsid w:val="008754AE"/>
    <w:rsid w:val="00880F79"/>
    <w:rsid w:val="008A255B"/>
    <w:rsid w:val="008D66D5"/>
    <w:rsid w:val="00906473"/>
    <w:rsid w:val="00932DC6"/>
    <w:rsid w:val="0099583A"/>
    <w:rsid w:val="009C3AB9"/>
    <w:rsid w:val="009D16A1"/>
    <w:rsid w:val="009E38F4"/>
    <w:rsid w:val="00A2565A"/>
    <w:rsid w:val="00A25AD8"/>
    <w:rsid w:val="00A578D2"/>
    <w:rsid w:val="00AA6341"/>
    <w:rsid w:val="00AB7D10"/>
    <w:rsid w:val="00AC5935"/>
    <w:rsid w:val="00AD5DEE"/>
    <w:rsid w:val="00AE484E"/>
    <w:rsid w:val="00B10450"/>
    <w:rsid w:val="00B13F21"/>
    <w:rsid w:val="00B71BAD"/>
    <w:rsid w:val="00B90E4E"/>
    <w:rsid w:val="00B92EE7"/>
    <w:rsid w:val="00BE0600"/>
    <w:rsid w:val="00BE0938"/>
    <w:rsid w:val="00C02E3B"/>
    <w:rsid w:val="00C30491"/>
    <w:rsid w:val="00C556F3"/>
    <w:rsid w:val="00C66726"/>
    <w:rsid w:val="00C87F4B"/>
    <w:rsid w:val="00C92F93"/>
    <w:rsid w:val="00CC7D22"/>
    <w:rsid w:val="00CD0A6A"/>
    <w:rsid w:val="00CD530E"/>
    <w:rsid w:val="00D22A63"/>
    <w:rsid w:val="00D31347"/>
    <w:rsid w:val="00D56551"/>
    <w:rsid w:val="00D711C2"/>
    <w:rsid w:val="00D8762D"/>
    <w:rsid w:val="00D94022"/>
    <w:rsid w:val="00E51249"/>
    <w:rsid w:val="00E67443"/>
    <w:rsid w:val="00EC5A7E"/>
    <w:rsid w:val="00ED79A6"/>
    <w:rsid w:val="00EE7E02"/>
    <w:rsid w:val="00F06D44"/>
    <w:rsid w:val="00F25A78"/>
    <w:rsid w:val="00F5643A"/>
    <w:rsid w:val="00FC562D"/>
    <w:rsid w:val="2D901977"/>
    <w:rsid w:val="39ED6575"/>
    <w:rsid w:val="4F3E0CF0"/>
    <w:rsid w:val="514D6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3EA10"/>
  <w15:chartTrackingRefBased/>
  <w15:docId w15:val="{7E681CC5-DAF3-42BB-969C-6BEBF6B2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1"/>
      </w:numPr>
      <w:outlineLvl w:val="0"/>
    </w:pPr>
    <w:rPr>
      <w:rFonts w:ascii="Arial" w:hAnsi="Arial"/>
      <w:b/>
      <w:sz w:val="28"/>
    </w:rPr>
  </w:style>
  <w:style w:type="paragraph" w:styleId="Heading2">
    <w:name w:val="heading 2"/>
    <w:basedOn w:val="Normal"/>
    <w:next w:val="Normal"/>
    <w:qFormat/>
    <w:pPr>
      <w:keepNext/>
      <w:numPr>
        <w:ilvl w:val="1"/>
        <w:numId w:val="1"/>
      </w:numPr>
      <w:jc w:val="both"/>
      <w:outlineLvl w:val="1"/>
    </w:pPr>
    <w:rPr>
      <w:rFonts w:ascii="Arial" w:hAnsi="Arial"/>
      <w:b/>
      <w:i/>
      <w:sz w:val="24"/>
    </w:rPr>
  </w:style>
  <w:style w:type="paragraph" w:styleId="Heading3">
    <w:name w:val="heading 3"/>
    <w:basedOn w:val="Normal"/>
    <w:next w:val="Normal"/>
    <w:qFormat/>
    <w:pPr>
      <w:keepNext/>
      <w:numPr>
        <w:ilvl w:val="2"/>
        <w:numId w:val="1"/>
      </w:numPr>
      <w:jc w:val="both"/>
      <w:outlineLvl w:val="2"/>
    </w:pPr>
    <w:rPr>
      <w:rFonts w:ascii="Arial" w:hAnsi="Arial"/>
    </w:rPr>
  </w:style>
  <w:style w:type="paragraph" w:styleId="Heading4">
    <w:name w:val="heading 4"/>
    <w:basedOn w:val="Normal"/>
    <w:next w:val="Normal"/>
    <w:qFormat/>
    <w:pPr>
      <w:keepNext/>
      <w:numPr>
        <w:ilvl w:val="3"/>
        <w:numId w:val="1"/>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keepNext/>
      <w:outlineLvl w:val="5"/>
    </w:pPr>
    <w:rPr>
      <w:rFonts w:ascii="Arial" w:hAnsi="Arial"/>
      <w:b/>
      <w:sz w:val="28"/>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rPr>
      <w:rFonts w:ascii="Arial" w:hAnsi="Arial"/>
      <w:sz w:val="24"/>
    </w:rPr>
  </w:style>
  <w:style w:type="paragraph" w:styleId="BodyText3">
    <w:name w:val="Body Text 3"/>
    <w:basedOn w:val="Normal"/>
    <w:rPr>
      <w:sz w:val="24"/>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PageNumber">
    <w:name w:val="page number"/>
    <w:basedOn w:val="DefaultParagraphFont"/>
  </w:style>
  <w:style w:type="paragraph" w:customStyle="1" w:styleId="NGTSAppendix">
    <w:name w:val="NGTS Appendix"/>
    <w:basedOn w:val="Normal"/>
    <w:pPr>
      <w:widowControl w:val="0"/>
      <w:jc w:val="both"/>
    </w:pPr>
    <w:rPr>
      <w:rFonts w:ascii="Arial" w:hAnsi="Arial"/>
      <w:snapToGrid w:val="0"/>
    </w:rPr>
  </w:style>
  <w:style w:type="paragraph" w:customStyle="1" w:styleId="BulletList">
    <w:name w:val="Bullet List"/>
    <w:basedOn w:val="Normal"/>
    <w:pPr>
      <w:numPr>
        <w:numId w:val="7"/>
      </w:numPr>
      <w:spacing w:after="120"/>
    </w:pPr>
    <w:rPr>
      <w:rFonts w:ascii="Arial" w:hAnsi="Arial"/>
    </w:rPr>
  </w:style>
  <w:style w:type="character" w:styleId="EndnoteReference">
    <w:name w:val="endnote reference"/>
    <w:semiHidden/>
    <w:rPr>
      <w:vertAlign w:val="superscript"/>
    </w:rPr>
  </w:style>
  <w:style w:type="paragraph" w:customStyle="1" w:styleId="Left15">
    <w:name w:val="Left 1.5"/>
    <w:basedOn w:val="Normal"/>
    <w:pPr>
      <w:spacing w:before="120" w:after="240"/>
      <w:ind w:left="851"/>
    </w:pPr>
    <w:rPr>
      <w:rFonts w:ascii="Arial" w:hAnsi="Arial"/>
    </w:rPr>
  </w:style>
  <w:style w:type="paragraph" w:styleId="BalloonText">
    <w:name w:val="Balloon Text"/>
    <w:basedOn w:val="Normal"/>
    <w:semiHidden/>
    <w:rsid w:val="007748E8"/>
    <w:rPr>
      <w:rFonts w:ascii="Tahoma" w:hAnsi="Tahoma" w:cs="Tahoma"/>
      <w:sz w:val="16"/>
      <w:szCs w:val="16"/>
    </w:rPr>
  </w:style>
  <w:style w:type="table" w:styleId="TableGrid">
    <w:name w:val="Table Grid"/>
    <w:basedOn w:val="TableNormal"/>
    <w:rsid w:val="007748E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7F7904"/>
    <w:rPr>
      <w:b/>
      <w:bCs/>
    </w:rPr>
  </w:style>
  <w:style w:type="character" w:customStyle="1" w:styleId="CommentTextChar">
    <w:name w:val="Comment Text Char"/>
    <w:link w:val="CommentText"/>
    <w:semiHidden/>
    <w:rsid w:val="007F7904"/>
    <w:rPr>
      <w:lang w:eastAsia="en-US"/>
    </w:rPr>
  </w:style>
  <w:style w:type="character" w:customStyle="1" w:styleId="CommentSubjectChar">
    <w:name w:val="Comment Subject Char"/>
    <w:link w:val="CommentSubject"/>
    <w:rsid w:val="007F7904"/>
    <w:rPr>
      <w:b/>
      <w:bCs/>
      <w:lang w:eastAsia="en-US"/>
    </w:rPr>
  </w:style>
  <w:style w:type="paragraph" w:styleId="Revision">
    <w:name w:val="Revision"/>
    <w:hidden/>
    <w:uiPriority w:val="99"/>
    <w:semiHidden/>
    <w:rsid w:val="00BE0600"/>
    <w:rPr>
      <w:lang w:eastAsia="en-US"/>
    </w:rPr>
  </w:style>
  <w:style w:type="character" w:customStyle="1" w:styleId="normaltextrun">
    <w:name w:val="normaltextrun"/>
    <w:basedOn w:val="DefaultParagraphFont"/>
    <w:rsid w:val="0013648A"/>
  </w:style>
  <w:style w:type="character" w:customStyle="1" w:styleId="eop">
    <w:name w:val="eop"/>
    <w:basedOn w:val="DefaultParagraphFont"/>
    <w:rsid w:val="00136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10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C0637368-6514-425D-B12A-B446F46E992D}">
  <ds:schemaRefs>
    <ds:schemaRef ds:uri="http://schemas.microsoft.com/sharepoint/v3/contenttype/forms"/>
  </ds:schemaRefs>
</ds:datastoreItem>
</file>

<file path=customXml/itemProps2.xml><?xml version="1.0" encoding="utf-8"?>
<ds:datastoreItem xmlns:ds="http://schemas.openxmlformats.org/officeDocument/2006/customXml" ds:itemID="{436A8D8C-CF35-44F5-A2F5-D97E09A03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32BCC9-5D18-46F9-A469-F13906453D90}">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1910</Words>
  <Characters>10887</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STCP 09-2 Issue 007 Public and Site Safety 25 April 2023</vt:lpstr>
    </vt:vector>
  </TitlesOfParts>
  <Company>NGC</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09-2 Issue 007 Public and Site Safety 25 April 2023</dc:title>
  <dc:subject/>
  <dc:creator>Dolamore</dc:creator>
  <cp:keywords/>
  <cp:lastModifiedBy>Rashpal Gata Aura (ESO)</cp:lastModifiedBy>
  <cp:revision>24</cp:revision>
  <cp:lastPrinted>2023-10-13T23:37:00Z</cp:lastPrinted>
  <dcterms:created xsi:type="dcterms:W3CDTF">2023-03-07T22:34:00Z</dcterms:created>
  <dcterms:modified xsi:type="dcterms:W3CDTF">2025-10-15T17:06:00Z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52726227</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ContentTypeId">
    <vt:lpwstr>0x010100B4C46F44E5CB4144B14721DA3AAC8360</vt:lpwstr>
  </property>
  <property fmtid="{D5CDD505-2E9C-101B-9397-08002B2CF9AE}" pid="10" name="_PreviousAdHocReviewCycleID">
    <vt:i4>-1108698104</vt:i4>
  </property>
  <property fmtid="{D5CDD505-2E9C-101B-9397-08002B2CF9AE}" pid="11" name="_ReviewingToolsShownOnce">
    <vt:lpwstr/>
  </property>
  <property fmtid="{D5CDD505-2E9C-101B-9397-08002B2CF9AE}" pid="12" name="MediaServiceImageTags">
    <vt:lpwstr/>
  </property>
  <property fmtid="{D5CDD505-2E9C-101B-9397-08002B2CF9AE}" pid="13" name="Order">
    <vt:r8>2091100</vt:r8>
  </property>
  <property fmtid="{D5CDD505-2E9C-101B-9397-08002B2CF9AE}" pid="14" name="docLang">
    <vt:lpwstr>en</vt:lpwstr>
  </property>
</Properties>
</file>